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FEE" w:rsidRPr="00F432D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0B4129">
        <w:rPr>
          <w:rFonts w:ascii="GHEA Grapalat" w:hAnsi="GHEA Grapalat"/>
          <w:i/>
        </w:rPr>
        <w:t xml:space="preserve">от </w:t>
      </w:r>
      <w:r w:rsidR="00F432DC" w:rsidRPr="00DE4815">
        <w:rPr>
          <w:rFonts w:ascii="GHEA Grapalat" w:hAnsi="GHEA Grapalat"/>
          <w:i/>
        </w:rPr>
        <w:t>31</w:t>
      </w:r>
      <w:r w:rsidR="00F432DC" w:rsidRPr="000B4129">
        <w:rPr>
          <w:rFonts w:ascii="GHEA Grapalat" w:hAnsi="GHEA Grapalat"/>
          <w:i/>
          <w:lang w:val="hy-AM"/>
        </w:rPr>
        <w:t xml:space="preserve"> </w:t>
      </w:r>
      <w:r w:rsidR="00F432DC" w:rsidRPr="000B4129">
        <w:rPr>
          <w:rFonts w:ascii="GHEA Grapalat" w:hAnsi="GHEA Grapalat"/>
          <w:i/>
        </w:rPr>
        <w:t>м</w:t>
      </w:r>
      <w:r w:rsidR="00F432DC">
        <w:rPr>
          <w:rFonts w:ascii="GHEA Grapalat" w:hAnsi="GHEA Grapalat"/>
          <w:i/>
          <w:lang w:val="en-US"/>
        </w:rPr>
        <w:t>a</w:t>
      </w:r>
      <w:r w:rsidR="00F432DC">
        <w:rPr>
          <w:rFonts w:ascii="GHEA Grapalat" w:hAnsi="GHEA Grapalat"/>
          <w:i/>
        </w:rPr>
        <w:t>я</w:t>
      </w:r>
      <w:r w:rsidR="00F432DC" w:rsidRPr="000B4129">
        <w:rPr>
          <w:rFonts w:ascii="GHEA Grapalat" w:hAnsi="GHEA Grapalat"/>
          <w:i/>
        </w:rPr>
        <w:t xml:space="preserve"> 2022 года № </w:t>
      </w:r>
      <w:r w:rsidR="00F432DC">
        <w:rPr>
          <w:rFonts w:ascii="GHEA Grapalat" w:hAnsi="GHEA Grapalat"/>
          <w:i/>
        </w:rPr>
        <w:t>235</w:t>
      </w:r>
      <w:r w:rsidR="00F432DC" w:rsidRPr="000B4129">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7E1DED" w:rsidRPr="00736C85" w:rsidRDefault="007E1DED" w:rsidP="007E1DED">
      <w:pPr>
        <w:tabs>
          <w:tab w:val="center" w:pos="4320"/>
          <w:tab w:val="right" w:pos="8640"/>
        </w:tabs>
        <w:jc w:val="both"/>
        <w:rPr>
          <w:rFonts w:ascii="GHEA Grapalat" w:hAnsi="GHEA Grapalat"/>
          <w:sz w:val="20"/>
          <w:szCs w:val="20"/>
        </w:rPr>
      </w:pPr>
      <w:r w:rsidRPr="00736C85">
        <w:rPr>
          <w:rFonts w:ascii="GHEA Grapalat" w:hAnsi="GHEA Grapalat"/>
          <w:sz w:val="20"/>
          <w:szCs w:val="20"/>
          <w:lang w:val="af-ZA"/>
        </w:rPr>
        <w:t xml:space="preserve">Заказчик, </w:t>
      </w:r>
      <w:bookmarkStart w:id="0" w:name="_Hlk69739440"/>
      <w:r w:rsidRPr="00736C85">
        <w:rPr>
          <w:rFonts w:ascii="GHEA Grapalat" w:hAnsi="GHEA Grapalat"/>
          <w:sz w:val="20"/>
          <w:szCs w:val="20"/>
          <w:lang w:val="af-ZA"/>
        </w:rPr>
        <w:t>"</w:t>
      </w:r>
      <w:r w:rsidRPr="00736C85">
        <w:rPr>
          <w:lang w:val="af-ZA"/>
        </w:rPr>
        <w:t xml:space="preserve"> </w:t>
      </w:r>
      <w:r w:rsidRPr="00736C85">
        <w:rPr>
          <w:rFonts w:ascii="GHEA Grapalat" w:hAnsi="GHEA Grapalat"/>
          <w:sz w:val="20"/>
          <w:szCs w:val="20"/>
          <w:lang w:val="af-ZA"/>
        </w:rPr>
        <w:t>МЗ РА “Национальный центр пульмoнологии» ГНКО</w:t>
      </w:r>
      <w:bookmarkEnd w:id="0"/>
      <w:r w:rsidRPr="00736C85">
        <w:rPr>
          <w:rFonts w:ascii="GHEA Grapalat" w:hAnsi="GHEA Grapalat"/>
          <w:sz w:val="20"/>
          <w:szCs w:val="20"/>
          <w:lang w:val="af-ZA"/>
        </w:rPr>
        <w:t xml:space="preserve">, который находится  по  адресу РА, г. Абовян, Арзнийское </w:t>
      </w:r>
      <w:r w:rsidRPr="00736C85">
        <w:rPr>
          <w:rFonts w:ascii="GHEA Grapalat" w:hAnsi="GHEA Grapalat"/>
          <w:sz w:val="20"/>
          <w:szCs w:val="20"/>
        </w:rPr>
        <w:t>шоссе</w:t>
      </w:r>
      <w:r w:rsidRPr="00736C85">
        <w:rPr>
          <w:rFonts w:ascii="GHEA Grapalat" w:hAnsi="GHEA Grapalat"/>
          <w:sz w:val="20"/>
          <w:szCs w:val="20"/>
          <w:lang w:val="af-ZA"/>
        </w:rPr>
        <w:t xml:space="preserve"> 10, объявляет запрос котировок, который осуществляется одним этапом</w:t>
      </w:r>
      <w:r w:rsidRPr="00736C85">
        <w:rPr>
          <w:rFonts w:ascii="GHEA Grapalat" w:hAnsi="GHEA Grapalat"/>
          <w:sz w:val="20"/>
          <w:szCs w:val="20"/>
        </w:rPr>
        <w:t>.</w:t>
      </w:r>
    </w:p>
    <w:p w:rsidR="007E1DED" w:rsidRPr="00736C85" w:rsidRDefault="007E1DED" w:rsidP="007E1DED">
      <w:pPr>
        <w:ind w:firstLine="720"/>
        <w:jc w:val="both"/>
        <w:rPr>
          <w:rFonts w:ascii="GHEA Grapalat" w:hAnsi="GHEA Grapalat" w:cs="Arial"/>
          <w:color w:val="000000"/>
          <w:sz w:val="20"/>
          <w:szCs w:val="20"/>
          <w:lang w:val="af-ZA"/>
        </w:rPr>
      </w:pPr>
      <w:r w:rsidRPr="00736C85">
        <w:rPr>
          <w:rFonts w:ascii="GHEA Grapalat" w:hAnsi="GHEA Grapalat" w:cs="Arial"/>
          <w:i/>
          <w:color w:val="000000"/>
          <w:sz w:val="20"/>
          <w:szCs w:val="20"/>
          <w:lang w:val="af-ZA"/>
        </w:rPr>
        <w:t xml:space="preserve">Участнику, отобранному по итогам запроса котировок, в установленном порядке будет предложено заключить договор </w:t>
      </w:r>
      <w:r>
        <w:rPr>
          <w:rFonts w:ascii="GHEA Grapalat" w:hAnsi="GHEA Grapalat" w:cs="Arial"/>
          <w:i/>
          <w:color w:val="000000"/>
          <w:sz w:val="20"/>
          <w:szCs w:val="20"/>
          <w:lang w:val="af-ZA"/>
        </w:rPr>
        <w:t xml:space="preserve">Продукция </w:t>
      </w:r>
      <w:r w:rsidRPr="007E1DED">
        <w:rPr>
          <w:rFonts w:ascii="GHEA Grapalat" w:hAnsi="GHEA Grapalat" w:cs="Arial"/>
          <w:i/>
          <w:color w:val="000000"/>
          <w:sz w:val="20"/>
          <w:szCs w:val="20"/>
          <w:lang w:val="af-ZA"/>
        </w:rPr>
        <w:t xml:space="preserve">Товары хозяйственного и медицинского значения </w:t>
      </w:r>
      <w:r w:rsidRPr="00736C85">
        <w:rPr>
          <w:rFonts w:ascii="GHEA Grapalat" w:hAnsi="GHEA Grapalat" w:cs="Arial"/>
          <w:i/>
          <w:color w:val="000000"/>
          <w:sz w:val="20"/>
          <w:szCs w:val="20"/>
          <w:lang w:val="af-ZA"/>
        </w:rPr>
        <w:t xml:space="preserve">— договор).                                                                     </w:t>
      </w:r>
    </w:p>
    <w:p w:rsidR="007E1DED" w:rsidRPr="00736C85" w:rsidRDefault="007E1DED" w:rsidP="007E1DED">
      <w:pPr>
        <w:ind w:firstLine="720"/>
        <w:jc w:val="both"/>
        <w:rPr>
          <w:rFonts w:ascii="GHEA Grapalat" w:hAnsi="GHEA Grapalat" w:cs="Arial"/>
          <w:color w:val="000000"/>
          <w:sz w:val="20"/>
          <w:szCs w:val="20"/>
          <w:lang w:val="af-ZA"/>
        </w:rPr>
      </w:pPr>
      <w:r w:rsidRPr="00736C85">
        <w:rPr>
          <w:rFonts w:ascii="GHEA Grapalat" w:hAnsi="GHEA Grapalat" w:cs="Arial"/>
          <w:i/>
          <w:color w:val="000000"/>
          <w:sz w:val="20"/>
          <w:szCs w:val="20"/>
          <w:lang w:val="af-ZA"/>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7E1DED" w:rsidRPr="00736C85" w:rsidRDefault="007E1DED" w:rsidP="007E1DED">
      <w:pPr>
        <w:ind w:firstLine="720"/>
        <w:jc w:val="both"/>
        <w:rPr>
          <w:rFonts w:ascii="GHEA Grapalat" w:hAnsi="GHEA Grapalat" w:cs="Arial"/>
          <w:color w:val="000000"/>
          <w:sz w:val="20"/>
          <w:szCs w:val="20"/>
          <w:lang w:val="af-ZA"/>
        </w:rPr>
      </w:pPr>
      <w:r w:rsidRPr="00736C85">
        <w:rPr>
          <w:rFonts w:ascii="GHEA Grapalat" w:hAnsi="GHEA Grapalat" w:cs="Arial"/>
          <w:i/>
          <w:color w:val="000000"/>
          <w:sz w:val="20"/>
          <w:szCs w:val="20"/>
          <w:lang w:val="af-ZA"/>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7E1DED" w:rsidRPr="00736C85" w:rsidRDefault="007E1DED" w:rsidP="007E1DED">
      <w:pPr>
        <w:ind w:firstLine="720"/>
        <w:jc w:val="both"/>
        <w:rPr>
          <w:rFonts w:ascii="GHEA Grapalat" w:hAnsi="GHEA Grapalat" w:cs="Arial"/>
          <w:color w:val="000000"/>
          <w:sz w:val="20"/>
          <w:szCs w:val="20"/>
          <w:lang w:val="af-ZA"/>
        </w:rPr>
      </w:pPr>
      <w:r w:rsidRPr="00736C85">
        <w:rPr>
          <w:rFonts w:ascii="GHEA Grapalat" w:hAnsi="GHEA Grapalat" w:cs="Arial"/>
          <w:i/>
          <w:color w:val="000000"/>
          <w:sz w:val="20"/>
          <w:szCs w:val="20"/>
          <w:lang w:val="af-ZA"/>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rsidR="007E1DED" w:rsidRPr="00736C85" w:rsidRDefault="007E1DED" w:rsidP="007E1DED">
      <w:pPr>
        <w:ind w:firstLine="283"/>
        <w:jc w:val="both"/>
        <w:rPr>
          <w:rFonts w:ascii="GHEA Grapalat" w:hAnsi="GHEA Grapalat" w:cs="Arial"/>
          <w:color w:val="000000"/>
          <w:sz w:val="20"/>
          <w:szCs w:val="20"/>
          <w:lang w:val="af-ZA"/>
        </w:rPr>
      </w:pPr>
      <w:r w:rsidRPr="00736C85">
        <w:rPr>
          <w:rFonts w:ascii="GHEA Grapalat" w:hAnsi="GHEA Grapalat" w:cs="Arial"/>
          <w:i/>
          <w:color w:val="000000"/>
          <w:sz w:val="20"/>
          <w:szCs w:val="20"/>
          <w:lang w:val="af-ZA"/>
        </w:rPr>
        <w:t>Для получения приглашения на запрос котировок в документарной форме необходимо обратиться к заказчику до 11:</w:t>
      </w:r>
      <w:r>
        <w:rPr>
          <w:rFonts w:ascii="GHEA Grapalat" w:hAnsi="GHEA Grapalat" w:cs="Arial"/>
          <w:i/>
          <w:color w:val="000000"/>
          <w:sz w:val="20"/>
          <w:szCs w:val="20"/>
          <w:lang w:val="hy-AM"/>
        </w:rPr>
        <w:t>0</w:t>
      </w:r>
      <w:r w:rsidRPr="00736C85">
        <w:rPr>
          <w:rFonts w:ascii="GHEA Grapalat" w:hAnsi="GHEA Grapalat" w:cs="Arial"/>
          <w:i/>
          <w:color w:val="000000"/>
          <w:sz w:val="20"/>
          <w:szCs w:val="20"/>
          <w:lang w:val="af-ZA"/>
        </w:rPr>
        <w:t xml:space="preserve">0часов со 7-ого дня после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 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7E1DED" w:rsidRPr="00736C85" w:rsidRDefault="007E1DED" w:rsidP="007E1DED">
      <w:pPr>
        <w:ind w:firstLine="540"/>
        <w:jc w:val="both"/>
        <w:rPr>
          <w:rFonts w:ascii="GHEA Grapalat" w:hAnsi="GHEA Grapalat" w:cs="Arial"/>
          <w:color w:val="000000"/>
          <w:sz w:val="20"/>
          <w:szCs w:val="20"/>
          <w:lang w:val="af-ZA"/>
        </w:rPr>
      </w:pPr>
      <w:r w:rsidRPr="00736C85">
        <w:rPr>
          <w:rFonts w:ascii="GHEA Grapalat" w:hAnsi="GHEA Grapalat" w:cs="Arial"/>
          <w:i/>
          <w:color w:val="000000"/>
          <w:sz w:val="20"/>
          <w:szCs w:val="20"/>
          <w:lang w:val="af-ZA"/>
        </w:rPr>
        <w:t xml:space="preserve">Неполучение приглашения не ограничивает права участника на участие в настоящей процедуре. </w:t>
      </w:r>
    </w:p>
    <w:p w:rsidR="007E1DED" w:rsidRPr="00736C85" w:rsidRDefault="007E1DED" w:rsidP="007E1DED">
      <w:pPr>
        <w:ind w:firstLine="540"/>
        <w:jc w:val="both"/>
        <w:rPr>
          <w:rFonts w:ascii="GHEA Grapalat" w:hAnsi="GHEA Grapalat" w:cs="Arial"/>
          <w:i/>
          <w:color w:val="000000"/>
          <w:sz w:val="20"/>
          <w:szCs w:val="20"/>
          <w:lang w:val="af-ZA"/>
        </w:rPr>
      </w:pPr>
      <w:r w:rsidRPr="00736C85">
        <w:rPr>
          <w:rFonts w:ascii="GHEA Grapalat" w:hAnsi="GHEA Grapalat" w:cs="Arial"/>
          <w:i/>
          <w:color w:val="000000"/>
          <w:sz w:val="20"/>
          <w:szCs w:val="20"/>
          <w:lang w:val="af-ZA"/>
        </w:rPr>
        <w:t>Заявки на запрос котировок необходимо подать по адресу: РА, г. Абовян, Арзнийское шоссе</w:t>
      </w:r>
      <w:r w:rsidRPr="00736C85">
        <w:rPr>
          <w:rFonts w:ascii="GHEA Grapalat" w:eastAsia="Calibri" w:hAnsi="GHEA Grapalat"/>
          <w:i/>
          <w:sz w:val="20"/>
          <w:szCs w:val="20"/>
        </w:rPr>
        <w:t xml:space="preserve"> 10 </w:t>
      </w:r>
      <w:r w:rsidRPr="00736C85">
        <w:rPr>
          <w:rFonts w:ascii="GHEA Grapalat" w:hAnsi="GHEA Grapalat" w:cs="Arial"/>
          <w:i/>
          <w:color w:val="000000"/>
          <w:sz w:val="20"/>
          <w:szCs w:val="20"/>
          <w:lang w:val="af-ZA"/>
        </w:rPr>
        <w:t xml:space="preserve">документарной форме, до 11:00часа 7-ого дня после даты опубликования настоящего объявления.  Заявки могут быть поданы кроме армянского также на английском или русском языке. </w:t>
      </w:r>
    </w:p>
    <w:p w:rsidR="007E1DED" w:rsidRPr="00736C85" w:rsidRDefault="007E1DED" w:rsidP="007E1DED">
      <w:pPr>
        <w:ind w:firstLine="540"/>
        <w:jc w:val="both"/>
        <w:rPr>
          <w:rFonts w:ascii="GHEA Grapalat" w:hAnsi="GHEA Grapalat" w:cs="Arial"/>
          <w:color w:val="000000"/>
          <w:sz w:val="20"/>
          <w:szCs w:val="20"/>
          <w:lang w:val="af-ZA"/>
        </w:rPr>
      </w:pPr>
      <w:r w:rsidRPr="00736C85">
        <w:rPr>
          <w:rFonts w:ascii="GHEA Grapalat" w:hAnsi="GHEA Grapalat" w:cs="Arial"/>
          <w:i/>
          <w:color w:val="000000"/>
          <w:sz w:val="20"/>
          <w:szCs w:val="20"/>
          <w:lang w:val="af-ZA"/>
        </w:rPr>
        <w:lastRenderedPageBreak/>
        <w:t>Вскрытие заявок будет проводиться по адресу: РА, г. Абовян , Арзнийское шоссе 10,</w:t>
      </w:r>
      <w:r w:rsidRPr="00736C85">
        <w:rPr>
          <w:rFonts w:ascii="GHEA Grapalat" w:eastAsia="Calibri" w:hAnsi="GHEA Grapalat"/>
          <w:i/>
          <w:sz w:val="20"/>
          <w:szCs w:val="20"/>
          <w:lang w:val="af-ZA"/>
        </w:rPr>
        <w:t xml:space="preserve"> </w:t>
      </w:r>
      <w:r w:rsidRPr="00736C85">
        <w:rPr>
          <w:rFonts w:ascii="GHEA Grapalat" w:hAnsi="GHEA Grapalat" w:cs="Arial"/>
          <w:i/>
          <w:color w:val="000000"/>
          <w:sz w:val="20"/>
          <w:szCs w:val="20"/>
          <w:lang w:val="af-ZA"/>
        </w:rPr>
        <w:t>11:</w:t>
      </w:r>
      <w:r>
        <w:rPr>
          <w:rFonts w:ascii="GHEA Grapalat" w:hAnsi="GHEA Grapalat" w:cs="Arial"/>
          <w:i/>
          <w:color w:val="000000"/>
          <w:sz w:val="20"/>
          <w:szCs w:val="20"/>
          <w:lang w:val="hy-AM"/>
        </w:rPr>
        <w:t>3</w:t>
      </w:r>
      <w:r w:rsidRPr="00736C85">
        <w:rPr>
          <w:rFonts w:ascii="GHEA Grapalat" w:hAnsi="GHEA Grapalat" w:cs="Arial"/>
          <w:i/>
          <w:color w:val="000000"/>
          <w:sz w:val="20"/>
          <w:szCs w:val="20"/>
          <w:lang w:val="af-ZA"/>
        </w:rPr>
        <w:t>0</w:t>
      </w:r>
      <w:r>
        <w:rPr>
          <w:rFonts w:ascii="GHEA Grapalat" w:hAnsi="GHEA Grapalat" w:cs="Arial"/>
          <w:i/>
          <w:color w:val="000000"/>
          <w:sz w:val="20"/>
          <w:szCs w:val="20"/>
          <w:lang w:val="af-ZA"/>
        </w:rPr>
        <w:t xml:space="preserve"> </w:t>
      </w:r>
      <w:r w:rsidRPr="00736C85">
        <w:rPr>
          <w:rFonts w:ascii="GHEA Grapalat" w:hAnsi="GHEA Grapalat" w:cs="Arial"/>
          <w:i/>
          <w:color w:val="000000"/>
          <w:sz w:val="20"/>
          <w:szCs w:val="20"/>
          <w:lang w:val="af-ZA"/>
        </w:rPr>
        <w:t xml:space="preserve">часу после 7-ого дня со дня с даты опубликования настоящего объявления, </w:t>
      </w:r>
      <w:r>
        <w:rPr>
          <w:rFonts w:ascii="GHEA Grapalat" w:hAnsi="GHEA Grapalat" w:cs="Arial"/>
          <w:i/>
          <w:color w:val="000000"/>
          <w:sz w:val="20"/>
          <w:szCs w:val="20"/>
          <w:lang w:val="hy-AM"/>
        </w:rPr>
        <w:t>13</w:t>
      </w:r>
      <w:r w:rsidRPr="00736C85">
        <w:rPr>
          <w:rFonts w:ascii="GHEA Grapalat" w:hAnsi="GHEA Grapalat" w:cs="Arial"/>
          <w:i/>
          <w:color w:val="000000"/>
          <w:sz w:val="20"/>
          <w:szCs w:val="20"/>
          <w:lang w:val="af-ZA"/>
        </w:rPr>
        <w:t>.</w:t>
      </w:r>
      <w:r>
        <w:rPr>
          <w:rFonts w:ascii="GHEA Grapalat" w:hAnsi="GHEA Grapalat" w:cs="Arial"/>
          <w:i/>
          <w:color w:val="000000"/>
          <w:sz w:val="20"/>
          <w:szCs w:val="20"/>
        </w:rPr>
        <w:t>0</w:t>
      </w:r>
      <w:r>
        <w:rPr>
          <w:rFonts w:ascii="GHEA Grapalat" w:hAnsi="GHEA Grapalat" w:cs="Arial"/>
          <w:i/>
          <w:color w:val="000000"/>
          <w:sz w:val="20"/>
          <w:szCs w:val="20"/>
          <w:lang w:val="hy-AM"/>
        </w:rPr>
        <w:t>6</w:t>
      </w:r>
      <w:bookmarkStart w:id="1" w:name="_GoBack"/>
      <w:bookmarkEnd w:id="1"/>
      <w:r w:rsidRPr="00736C85">
        <w:rPr>
          <w:rFonts w:ascii="GHEA Grapalat" w:hAnsi="GHEA Grapalat" w:cs="Arial"/>
          <w:i/>
          <w:color w:val="000000"/>
          <w:sz w:val="20"/>
          <w:szCs w:val="20"/>
          <w:lang w:val="af-ZA"/>
        </w:rPr>
        <w:t>.202</w:t>
      </w:r>
      <w:r>
        <w:rPr>
          <w:rFonts w:ascii="GHEA Grapalat" w:hAnsi="GHEA Grapalat" w:cs="Arial"/>
          <w:i/>
          <w:color w:val="000000"/>
          <w:sz w:val="20"/>
          <w:szCs w:val="20"/>
        </w:rPr>
        <w:t>2</w:t>
      </w:r>
      <w:r w:rsidRPr="00736C85">
        <w:rPr>
          <w:rFonts w:ascii="GHEA Grapalat" w:hAnsi="GHEA Grapalat" w:cs="Arial"/>
          <w:i/>
          <w:color w:val="000000"/>
          <w:sz w:val="20"/>
          <w:szCs w:val="20"/>
          <w:lang w:val="af-ZA"/>
        </w:rPr>
        <w:t>г.</w:t>
      </w:r>
    </w:p>
    <w:p w:rsidR="007E1DED" w:rsidRPr="00736C85" w:rsidRDefault="007E1DED" w:rsidP="007E1DED">
      <w:pPr>
        <w:ind w:firstLine="540"/>
        <w:jc w:val="both"/>
        <w:rPr>
          <w:rFonts w:ascii="GHEA Grapalat" w:hAnsi="GHEA Grapalat" w:cs="Arial"/>
          <w:color w:val="000000"/>
          <w:sz w:val="20"/>
          <w:szCs w:val="20"/>
          <w:lang w:val="af-ZA"/>
        </w:rPr>
      </w:pPr>
      <w:r w:rsidRPr="00736C85">
        <w:rPr>
          <w:rFonts w:ascii="GHEA Grapalat" w:hAnsi="GHEA Grapalat" w:cs="Arial"/>
          <w:i/>
          <w:color w:val="000000"/>
          <w:sz w:val="20"/>
          <w:szCs w:val="20"/>
          <w:lang w:val="af-ZA"/>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rsidR="007E1DED" w:rsidRPr="000F555A" w:rsidRDefault="007E1DED" w:rsidP="007E1DED">
      <w:pPr>
        <w:ind w:firstLine="540"/>
        <w:jc w:val="both"/>
        <w:rPr>
          <w:rFonts w:ascii="GHEA Grapalat" w:hAnsi="GHEA Grapalat" w:cs="Arial"/>
          <w:i/>
          <w:color w:val="000000"/>
          <w:sz w:val="20"/>
          <w:szCs w:val="20"/>
          <w:lang w:val="af-ZA"/>
        </w:rPr>
      </w:pPr>
      <w:r w:rsidRPr="000F555A">
        <w:rPr>
          <w:rFonts w:ascii="GHEA Grapalat" w:hAnsi="GHEA Grapalat" w:cs="Arial"/>
          <w:i/>
          <w:color w:val="000000"/>
          <w:sz w:val="20"/>
          <w:szCs w:val="20"/>
          <w:lang w:val="af-ZA"/>
        </w:rPr>
        <w:t>Для получения дополнительной информации, связанной с настоящим объявлением, можно обратиться к секретарю Оценочной комиссии А. Чобаняну.</w:t>
      </w:r>
    </w:p>
    <w:p w:rsidR="007E1DED" w:rsidRPr="000F555A" w:rsidRDefault="007E1DED" w:rsidP="007E1DED">
      <w:pPr>
        <w:ind w:firstLine="540"/>
        <w:jc w:val="both"/>
        <w:rPr>
          <w:rFonts w:ascii="GHEA Grapalat" w:hAnsi="GHEA Grapalat" w:cs="Arial"/>
          <w:i/>
          <w:color w:val="000000"/>
          <w:sz w:val="20"/>
          <w:szCs w:val="20"/>
          <w:lang w:val="af-ZA"/>
        </w:rPr>
      </w:pPr>
      <w:r w:rsidRPr="000F555A">
        <w:rPr>
          <w:rFonts w:ascii="GHEA Grapalat" w:hAnsi="GHEA Grapalat" w:cs="Arial"/>
          <w:i/>
          <w:color w:val="000000"/>
          <w:sz w:val="20"/>
          <w:szCs w:val="20"/>
          <w:lang w:val="af-ZA"/>
        </w:rPr>
        <w:t>Телефон: +/374/98012566</w:t>
      </w:r>
    </w:p>
    <w:p w:rsidR="007E1DED" w:rsidRPr="000F555A" w:rsidRDefault="007E1DED" w:rsidP="007E1DED">
      <w:pPr>
        <w:ind w:firstLine="540"/>
        <w:jc w:val="both"/>
        <w:rPr>
          <w:rFonts w:ascii="GHEA Grapalat" w:hAnsi="GHEA Grapalat" w:cs="Arial"/>
          <w:i/>
          <w:color w:val="000000"/>
          <w:sz w:val="20"/>
          <w:szCs w:val="20"/>
          <w:lang w:val="af-ZA"/>
        </w:rPr>
      </w:pPr>
      <w:r w:rsidRPr="000F555A">
        <w:rPr>
          <w:rFonts w:ascii="GHEA Grapalat" w:hAnsi="GHEA Grapalat" w:cs="Arial"/>
          <w:i/>
          <w:color w:val="000000"/>
          <w:sz w:val="20"/>
          <w:szCs w:val="20"/>
          <w:lang w:val="af-ZA"/>
        </w:rPr>
        <w:t>Эл.почта: ann86.86@mail.ru։</w:t>
      </w:r>
    </w:p>
    <w:p w:rsidR="007E1DED" w:rsidRPr="00736C85" w:rsidRDefault="007E1DED" w:rsidP="007E1DED">
      <w:pPr>
        <w:ind w:firstLine="540"/>
        <w:jc w:val="both"/>
        <w:rPr>
          <w:rFonts w:ascii="GHEA Grapalat" w:hAnsi="GHEA Grapalat" w:cs="Arial"/>
          <w:color w:val="000000"/>
          <w:lang w:val="af-ZA"/>
        </w:rPr>
      </w:pPr>
    </w:p>
    <w:p w:rsidR="007E1DED" w:rsidRPr="00736C85" w:rsidRDefault="007E1DED" w:rsidP="007E1DED">
      <w:pPr>
        <w:jc w:val="both"/>
        <w:rPr>
          <w:rFonts w:ascii="GHEA Grapalat" w:hAnsi="GHEA Grapalat"/>
          <w:b/>
        </w:rPr>
      </w:pPr>
      <w:r w:rsidRPr="00736C85">
        <w:rPr>
          <w:rFonts w:ascii="GHEA Grapalat" w:hAnsi="GHEA Grapalat" w:cs="Arial"/>
          <w:color w:val="000000"/>
          <w:lang w:val="af-ZA"/>
        </w:rPr>
        <w:t xml:space="preserve">Заказчик: </w:t>
      </w:r>
      <w:r w:rsidRPr="00736C85">
        <w:rPr>
          <w:rFonts w:ascii="GHEA Grapalat" w:hAnsi="GHEA Grapalat"/>
          <w:b/>
          <w:lang w:val="af-ZA"/>
        </w:rPr>
        <w:t xml:space="preserve">МЗ РА “Национальный центр пульмoнологии» </w:t>
      </w:r>
      <w:r w:rsidRPr="00736C85">
        <w:rPr>
          <w:rFonts w:ascii="GHEA Grapalat" w:hAnsi="GHEA Grapalat"/>
          <w:lang w:val="af-ZA"/>
        </w:rPr>
        <w:t>ГНКО</w:t>
      </w:r>
    </w:p>
    <w:p w:rsidR="00096865" w:rsidRPr="009044F1" w:rsidRDefault="007E1DED" w:rsidP="007E1DED">
      <w:pPr>
        <w:pStyle w:val="BodyText"/>
        <w:widowControl w:val="0"/>
        <w:spacing w:after="160"/>
        <w:ind w:firstLine="567"/>
        <w:jc w:val="right"/>
        <w:rPr>
          <w:rFonts w:ascii="GHEA Grapalat" w:hAnsi="GHEA Grapalat" w:cs="Sylfaen"/>
          <w:i/>
        </w:rPr>
      </w:pPr>
      <w:r w:rsidRPr="00736C85">
        <w:rPr>
          <w:rFonts w:ascii="GHEA Grapalat" w:hAnsi="GHEA Grapalat" w:cs="Sylfaen"/>
          <w:b/>
        </w:rPr>
        <w:br w:type="page"/>
      </w:r>
      <w:r w:rsidR="00096865" w:rsidRPr="009044F1">
        <w:rPr>
          <w:rFonts w:ascii="GHEA Grapalat" w:hAnsi="GHEA Grapalat"/>
          <w:i/>
        </w:rPr>
        <w:lastRenderedPageBreak/>
        <w:t>Утверждено</w:t>
      </w:r>
    </w:p>
    <w:p w:rsidR="006649E5"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6649E5">
        <w:rPr>
          <w:rFonts w:ascii="GHEA Grapalat" w:hAnsi="GHEA Grapalat"/>
          <w:i/>
        </w:rPr>
        <w:t>TAK-GHAPDzB-22/44</w:t>
      </w:r>
    </w:p>
    <w:p w:rsidR="00096865" w:rsidRPr="009044F1" w:rsidRDefault="00A46F92" w:rsidP="00B46D58">
      <w:pPr>
        <w:pStyle w:val="BodyText"/>
        <w:widowControl w:val="0"/>
        <w:spacing w:after="160"/>
        <w:ind w:firstLine="567"/>
        <w:jc w:val="right"/>
        <w:rPr>
          <w:rFonts w:ascii="GHEA Grapalat" w:hAnsi="GHEA Grapalat"/>
          <w:i/>
        </w:rPr>
      </w:pPr>
      <w:r>
        <w:rPr>
          <w:rFonts w:ascii="GHEA Grapalat" w:hAnsi="GHEA Grapalat"/>
          <w:i/>
        </w:rPr>
        <w:t xml:space="preserve">№ </w:t>
      </w:r>
      <w:r w:rsidR="006649E5" w:rsidRPr="006649E5">
        <w:rPr>
          <w:rFonts w:ascii="GHEA Grapalat" w:hAnsi="GHEA Grapalat"/>
          <w:i/>
        </w:rPr>
        <w:t>06.</w:t>
      </w:r>
      <w:r w:rsidR="006649E5">
        <w:rPr>
          <w:rFonts w:ascii="GHEA Grapalat" w:hAnsi="GHEA Grapalat"/>
          <w:i/>
          <w:lang w:val="en-US"/>
        </w:rPr>
        <w:t>06.2022</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A76C15" w:rsidP="00B46D58">
      <w:pPr>
        <w:pStyle w:val="BodyText"/>
        <w:widowControl w:val="0"/>
        <w:spacing w:after="160"/>
        <w:ind w:right="-7" w:firstLine="567"/>
        <w:jc w:val="center"/>
        <w:rPr>
          <w:rFonts w:ascii="GHEA Grapalat" w:hAnsi="GHEA Grapalat"/>
        </w:rPr>
      </w:pPr>
      <w:r w:rsidRPr="009044F1">
        <w:rPr>
          <w:rFonts w:ascii="GHEA Grapalat" w:hAnsi="GHEA Grapalat"/>
          <w:i/>
        </w:rPr>
        <w:t>"Наименование Заказчика"</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2B32D6" w:rsidP="00B46D58">
      <w:pPr>
        <w:pStyle w:val="BodyText"/>
        <w:widowControl w:val="0"/>
        <w:spacing w:after="160"/>
        <w:ind w:right="-7"/>
        <w:jc w:val="center"/>
        <w:rPr>
          <w:rFonts w:ascii="GHEA Grapalat" w:hAnsi="GHEA Grapalat"/>
        </w:rPr>
      </w:pPr>
      <w:r w:rsidRPr="009044F1">
        <w:rPr>
          <w:rFonts w:ascii="GHEA Grapalat" w:hAnsi="GHEA Grapalat"/>
        </w:rPr>
        <w:t>НА ОТКРЫТЫЙ КОНКУРС, ОБЪЯВЛЕННЫЙ С ЦЕЛЬЮ ПРИОБРЕТЕНИЯ "</w:t>
      </w:r>
      <w:r w:rsidRPr="00D5443D">
        <w:rPr>
          <w:rFonts w:ascii="GHEA Grapalat" w:hAnsi="GHEA Grapalat"/>
          <w:szCs w:val="20"/>
          <w:vertAlign w:val="superscript"/>
        </w:rPr>
        <w:t>НАИМЕНОВАНИЕ ПРЕДМЕТА ЗАКУПКИ</w:t>
      </w:r>
      <w:r w:rsidRPr="009044F1">
        <w:rPr>
          <w:rFonts w:ascii="GHEA Grapalat" w:hAnsi="GHEA Grapalat"/>
        </w:rPr>
        <w:t>" ДЛЯ НУЖД "</w:t>
      </w:r>
      <w:r w:rsidRPr="00D5443D">
        <w:rPr>
          <w:rFonts w:ascii="GHEA Grapalat" w:hAnsi="GHEA Grapalat"/>
          <w:szCs w:val="20"/>
          <w:vertAlign w:val="superscript"/>
        </w:rPr>
        <w:t>НАИМЕНОВАНИЕ ЗАКАЗЧИКА</w:t>
      </w:r>
      <w:r w:rsidRPr="009044F1">
        <w:rPr>
          <w:rFonts w:ascii="GHEA Grapalat" w:hAnsi="GHEA Grapalat"/>
        </w:rPr>
        <w:t>"</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EC400D" w:rsidRDefault="005D7731" w:rsidP="00B46D58">
      <w:pPr>
        <w:widowControl w:val="0"/>
        <w:rPr>
          <w:rFonts w:ascii="GHEA Grapalat" w:hAnsi="GHEA Grapalat"/>
        </w:rPr>
      </w:pPr>
      <w:r w:rsidRPr="009044F1">
        <w:rPr>
          <w:rFonts w:ascii="GHEA Grapalat" w:hAnsi="GHEA Grapalat"/>
        </w:rPr>
        <w:t>___</w:t>
      </w:r>
      <w:r w:rsidR="00EB5576">
        <w:rPr>
          <w:rFonts w:ascii="GHEA Grapalat" w:hAnsi="GHEA Grapalat"/>
        </w:rPr>
        <w:t>__________________</w:t>
      </w:r>
      <w:r w:rsidR="00EB5576" w:rsidRPr="00EC400D">
        <w:rPr>
          <w:rFonts w:ascii="GHEA Grapalat" w:hAnsi="GHEA Grapalat"/>
        </w:rPr>
        <w:t>___</w:t>
      </w:r>
      <w:r w:rsidRPr="009044F1">
        <w:rPr>
          <w:rFonts w:ascii="GHEA Grapalat" w:hAnsi="GHEA Grapalat"/>
        </w:rPr>
        <w:t xml:space="preserve">_______ </w:t>
      </w:r>
      <w:r w:rsidRPr="002E069D">
        <w:rPr>
          <w:rFonts w:ascii="GHEA Grapalat" w:hAnsi="GHEA Grapalat"/>
          <w:b/>
        </w:rPr>
        <w:t>ДЛЯ НУЖД</w:t>
      </w:r>
      <w:r w:rsidR="00EB5576" w:rsidRPr="00EC400D">
        <w:rPr>
          <w:rFonts w:ascii="GHEA Grapalat" w:hAnsi="GHEA Grapalat"/>
        </w:rPr>
        <w:t xml:space="preserve"> </w:t>
      </w:r>
      <w:r w:rsidR="00EB5576">
        <w:rPr>
          <w:rFonts w:ascii="GHEA Grapalat" w:hAnsi="GHEA Grapalat"/>
        </w:rPr>
        <w:t>______</w:t>
      </w:r>
      <w:r w:rsidR="00EB5576" w:rsidRPr="009044F1">
        <w:rPr>
          <w:rFonts w:ascii="GHEA Grapalat" w:hAnsi="GHEA Grapalat"/>
        </w:rPr>
        <w:t>________</w:t>
      </w:r>
      <w:r w:rsidR="00EB5576" w:rsidRPr="00EC400D">
        <w:rPr>
          <w:rFonts w:ascii="GHEA Grapalat" w:hAnsi="GHEA Grapalat"/>
        </w:rPr>
        <w:t>______</w:t>
      </w:r>
      <w:r w:rsidR="00EB5576" w:rsidRPr="009044F1">
        <w:rPr>
          <w:rFonts w:ascii="GHEA Grapalat" w:hAnsi="GHEA Grapalat"/>
        </w:rPr>
        <w:t>__________</w:t>
      </w:r>
    </w:p>
    <w:p w:rsidR="00615B35" w:rsidRPr="00EC400D" w:rsidRDefault="00615B35"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наименование</w:t>
      </w:r>
      <w:r w:rsidR="00EB5576" w:rsidRPr="00EC400D">
        <w:rPr>
          <w:sz w:val="20"/>
          <w:szCs w:val="20"/>
        </w:rPr>
        <w:t xml:space="preserve"> </w:t>
      </w:r>
      <w:r w:rsidRPr="00EC400D">
        <w:rPr>
          <w:rFonts w:ascii="GHEA Grapalat" w:hAnsi="GHEA Grapalat"/>
          <w:sz w:val="20"/>
          <w:szCs w:val="20"/>
        </w:rPr>
        <w:t>товара</w:t>
      </w:r>
      <w:r w:rsidR="00EC400D" w:rsidRPr="00EC400D">
        <w:rPr>
          <w:rFonts w:ascii="GHEA Grapalat" w:hAnsi="GHEA Grapalat"/>
          <w:sz w:val="20"/>
          <w:szCs w:val="20"/>
        </w:rPr>
        <w:tab/>
        <w:t>(наименование заказчика)</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2"/>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предоставляется в дополнение к объявлению об открытом конкурсе, проводимом под кодом ---BMAPDzB---/---</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521AA7" w:rsidRPr="009044F1" w:rsidTr="00640C10">
        <w:trPr>
          <w:jc w:val="center"/>
        </w:trPr>
        <w:tc>
          <w:tcPr>
            <w:tcW w:w="1530" w:type="dxa"/>
            <w:vAlign w:val="center"/>
          </w:tcPr>
          <w:p w:rsidR="00521AA7" w:rsidRPr="009044F1" w:rsidRDefault="00521AA7" w:rsidP="00521AA7">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rsidR="00521AA7" w:rsidRPr="00310B80" w:rsidRDefault="00521AA7" w:rsidP="00521AA7">
            <w:pPr>
              <w:jc w:val="center"/>
              <w:rPr>
                <w:rFonts w:ascii="GHEA Grapalat" w:hAnsi="GHEA Grapalat"/>
                <w:sz w:val="16"/>
                <w:szCs w:val="16"/>
              </w:rPr>
            </w:pPr>
            <w:r w:rsidRPr="00310B80">
              <w:rPr>
                <w:rFonts w:ascii="GHEA Grapalat" w:hAnsi="GHEA Grapalat"/>
                <w:sz w:val="16"/>
                <w:szCs w:val="16"/>
              </w:rPr>
              <w:t>900</w:t>
            </w:r>
          </w:p>
        </w:tc>
        <w:tc>
          <w:tcPr>
            <w:tcW w:w="6458" w:type="dxa"/>
          </w:tcPr>
          <w:p w:rsidR="00521AA7" w:rsidRPr="00B11BE2" w:rsidRDefault="00521AA7" w:rsidP="00521AA7">
            <w:r w:rsidRPr="00B11BE2">
              <w:t>двухслойное бумажное полотенце</w:t>
            </w:r>
          </w:p>
        </w:tc>
      </w:tr>
      <w:tr w:rsidR="00521AA7" w:rsidRPr="009044F1" w:rsidTr="00640C10">
        <w:trPr>
          <w:jc w:val="center"/>
        </w:trPr>
        <w:tc>
          <w:tcPr>
            <w:tcW w:w="1530" w:type="dxa"/>
            <w:vAlign w:val="center"/>
          </w:tcPr>
          <w:p w:rsidR="00521AA7" w:rsidRPr="009044F1" w:rsidRDefault="00521AA7" w:rsidP="00521AA7">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46" w:type="dxa"/>
            <w:vAlign w:val="center"/>
          </w:tcPr>
          <w:p w:rsidR="00521AA7" w:rsidRPr="00310B80" w:rsidRDefault="00521AA7" w:rsidP="00521AA7">
            <w:pPr>
              <w:jc w:val="center"/>
              <w:rPr>
                <w:rFonts w:ascii="GHEA Grapalat" w:hAnsi="GHEA Grapalat"/>
                <w:sz w:val="16"/>
                <w:szCs w:val="16"/>
              </w:rPr>
            </w:pPr>
            <w:r w:rsidRPr="00310B80">
              <w:rPr>
                <w:rFonts w:ascii="GHEA Grapalat" w:hAnsi="GHEA Grapalat"/>
                <w:sz w:val="16"/>
                <w:szCs w:val="16"/>
              </w:rPr>
              <w:t>60</w:t>
            </w:r>
          </w:p>
        </w:tc>
        <w:tc>
          <w:tcPr>
            <w:tcW w:w="6458" w:type="dxa"/>
          </w:tcPr>
          <w:p w:rsidR="00521AA7" w:rsidRPr="00B11BE2" w:rsidRDefault="00521AA7" w:rsidP="00521AA7">
            <w:r w:rsidRPr="00B11BE2">
              <w:t>полиэтиленовый пакет</w:t>
            </w:r>
          </w:p>
        </w:tc>
      </w:tr>
      <w:tr w:rsidR="00521AA7" w:rsidRPr="009044F1" w:rsidTr="00640C10">
        <w:trPr>
          <w:jc w:val="center"/>
        </w:trPr>
        <w:tc>
          <w:tcPr>
            <w:tcW w:w="1530" w:type="dxa"/>
            <w:vAlign w:val="center"/>
          </w:tcPr>
          <w:p w:rsidR="00521AA7" w:rsidRPr="00521AA7" w:rsidRDefault="00521AA7" w:rsidP="00521AA7">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w:t>
            </w:r>
          </w:p>
        </w:tc>
        <w:tc>
          <w:tcPr>
            <w:tcW w:w="1246" w:type="dxa"/>
            <w:vAlign w:val="center"/>
          </w:tcPr>
          <w:p w:rsidR="00521AA7" w:rsidRPr="00310B80" w:rsidRDefault="00521AA7" w:rsidP="00521AA7">
            <w:pPr>
              <w:jc w:val="center"/>
              <w:rPr>
                <w:rFonts w:ascii="GHEA Grapalat" w:hAnsi="GHEA Grapalat"/>
                <w:sz w:val="16"/>
                <w:szCs w:val="16"/>
              </w:rPr>
            </w:pPr>
            <w:r w:rsidRPr="00310B80">
              <w:rPr>
                <w:rFonts w:ascii="GHEA Grapalat" w:hAnsi="GHEA Grapalat"/>
                <w:sz w:val="16"/>
                <w:szCs w:val="16"/>
              </w:rPr>
              <w:t>80</w:t>
            </w:r>
          </w:p>
        </w:tc>
        <w:tc>
          <w:tcPr>
            <w:tcW w:w="6458" w:type="dxa"/>
          </w:tcPr>
          <w:p w:rsidR="00521AA7" w:rsidRPr="00B11BE2" w:rsidRDefault="00521AA7" w:rsidP="00521AA7">
            <w:r w:rsidRPr="00B11BE2">
              <w:t>полиэтиленовый пакет</w:t>
            </w:r>
          </w:p>
        </w:tc>
      </w:tr>
      <w:tr w:rsidR="00521AA7" w:rsidRPr="009044F1" w:rsidTr="00640C10">
        <w:trPr>
          <w:jc w:val="center"/>
        </w:trPr>
        <w:tc>
          <w:tcPr>
            <w:tcW w:w="1530" w:type="dxa"/>
            <w:vAlign w:val="center"/>
          </w:tcPr>
          <w:p w:rsidR="00521AA7" w:rsidRPr="00521AA7" w:rsidRDefault="00521AA7" w:rsidP="00521AA7">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w:t>
            </w:r>
          </w:p>
        </w:tc>
        <w:tc>
          <w:tcPr>
            <w:tcW w:w="1246" w:type="dxa"/>
            <w:vAlign w:val="center"/>
          </w:tcPr>
          <w:p w:rsidR="00521AA7" w:rsidRPr="00310B80" w:rsidRDefault="00521AA7" w:rsidP="00521AA7">
            <w:pPr>
              <w:jc w:val="center"/>
              <w:rPr>
                <w:rFonts w:ascii="GHEA Grapalat" w:hAnsi="GHEA Grapalat"/>
                <w:sz w:val="16"/>
                <w:szCs w:val="16"/>
              </w:rPr>
            </w:pPr>
            <w:r w:rsidRPr="00310B80">
              <w:rPr>
                <w:rFonts w:ascii="GHEA Grapalat" w:hAnsi="GHEA Grapalat"/>
                <w:sz w:val="16"/>
                <w:szCs w:val="16"/>
              </w:rPr>
              <w:t>1700</w:t>
            </w:r>
          </w:p>
        </w:tc>
        <w:tc>
          <w:tcPr>
            <w:tcW w:w="6458" w:type="dxa"/>
          </w:tcPr>
          <w:p w:rsidR="00521AA7" w:rsidRDefault="00521AA7" w:rsidP="00521AA7">
            <w:r w:rsidRPr="00B11BE2">
              <w:t>дезинфицирующие средства</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lastRenderedPageBreak/>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A425E2" w:rsidRPr="003F2899">
        <w:rPr>
          <w:rFonts w:ascii="GHEA Grapalat" w:hAnsi="GHEA Grapalat"/>
          <w:vertAlign w:val="superscript"/>
        </w:rPr>
        <w:t>5,1</w:t>
      </w:r>
      <w:r w:rsidR="00A425E2" w:rsidRPr="003F2899">
        <w:rPr>
          <w:rFonts w:ascii="GHEA Grapalat" w:hAnsi="GHEA Grapalat"/>
        </w:rPr>
        <w:t xml:space="preserve"> представленного им ценового предложения.</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32548E" w:rsidRPr="00DB4FE3" w:rsidRDefault="0032548E">
      <w:pPr>
        <w:rPr>
          <w:rFonts w:ascii="GHEA Grapalat" w:hAnsi="GHEA Grapalat"/>
        </w:rPr>
      </w:pPr>
      <w:r w:rsidRPr="00DB4FE3">
        <w:rPr>
          <w:rFonts w:ascii="GHEA Grapalat" w:hAnsi="GHEA Grapalat"/>
        </w:rPr>
        <w:t>_________________</w:t>
      </w:r>
    </w:p>
    <w:p w:rsidR="000D7190" w:rsidRPr="00BC0CA7" w:rsidRDefault="000D7190" w:rsidP="000D7190">
      <w:pPr>
        <w:pStyle w:val="FootnoteText"/>
        <w:jc w:val="both"/>
        <w:rPr>
          <w:rFonts w:ascii="GHEA Grapalat" w:hAnsi="GHEA Grapalat"/>
          <w:i/>
        </w:rPr>
      </w:pPr>
      <w:r w:rsidRPr="00BC0CA7">
        <w:rPr>
          <w:rFonts w:asciiTheme="minorHAnsi" w:hAnsiTheme="minorHAnsi"/>
          <w:vertAlign w:val="superscript"/>
        </w:rPr>
        <w:t>5,1</w:t>
      </w:r>
      <w:r w:rsidRPr="00BC0CA7">
        <w:rPr>
          <w:rFonts w:asciiTheme="minorHAnsi" w:hAnsiTheme="minorHAnsi"/>
        </w:rPr>
        <w:t xml:space="preserve"> </w:t>
      </w:r>
      <w:r w:rsidRPr="00BC0CA7">
        <w:rPr>
          <w:rFonts w:ascii="GHEA Grapalat" w:hAnsi="GHEA Grapalat"/>
          <w:i/>
        </w:rPr>
        <w:t xml:space="preserve">Если цена товара, закупаемого по заявке на закупку в рамках данной процедуры, превышает </w:t>
      </w:r>
      <w:r w:rsidR="00132FDD">
        <w:rPr>
          <w:rFonts w:ascii="GHEA Grapalat" w:hAnsi="GHEA Grapalat"/>
          <w:i/>
        </w:rPr>
        <w:t>восьмидесятикратный</w:t>
      </w:r>
      <w:r w:rsidRPr="00BC0CA7">
        <w:rPr>
          <w:rFonts w:ascii="GHEA Grapalat" w:hAnsi="GHEA Grapalat"/>
          <w:i/>
        </w:rPr>
        <w:t xml:space="preserve"> размер базовой единицы закупок, число " 15 "заменяется числом "30".</w:t>
      </w:r>
    </w:p>
    <w:p w:rsidR="0032548E" w:rsidRDefault="0032548E">
      <w:pPr>
        <w:rPr>
          <w:rFonts w:ascii="GHEA Grapalat" w:hAnsi="GHEA Grapalat"/>
        </w:rPr>
      </w:pPr>
      <w:r>
        <w:rPr>
          <w:rFonts w:ascii="GHEA Grapalat" w:hAnsi="GHEA Grapalat"/>
        </w:rPr>
        <w:br w:type="page"/>
      </w:r>
    </w:p>
    <w:p w:rsidR="00096865" w:rsidRPr="009044F1" w:rsidRDefault="00096865" w:rsidP="00B46D58">
      <w:pPr>
        <w:widowControl w:val="0"/>
        <w:tabs>
          <w:tab w:val="left" w:pos="1134"/>
        </w:tabs>
        <w:spacing w:after="160"/>
        <w:ind w:firstLine="567"/>
        <w:jc w:val="both"/>
        <w:rPr>
          <w:rFonts w:ascii="GHEA Grapalat" w:hAnsi="GHEA Grapalat"/>
        </w:rPr>
      </w:pP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w:t>
      </w:r>
      <w:r w:rsidRPr="009044F1">
        <w:rPr>
          <w:rFonts w:ascii="GHEA Grapalat" w:hAnsi="GHEA Grapalat"/>
        </w:rPr>
        <w:lastRenderedPageBreak/>
        <w:t>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w:t>
      </w:r>
      <w:r>
        <w:rPr>
          <w:rFonts w:ascii="GHEA Grapalat" w:hAnsi="GHEA Grapalat"/>
          <w:sz w:val="24"/>
          <w:szCs w:val="24"/>
        </w:rPr>
        <w:lastRenderedPageBreak/>
        <w:t>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5"/>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lastRenderedPageBreak/>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FootnoteReference"/>
        </w:rPr>
        <w:footnoteReference w:customMarkFollows="1" w:id="7"/>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CC0E15" w:rsidRDefault="00CC0E15" w:rsidP="00CC0E15">
      <w:pPr>
        <w:widowControl w:val="0"/>
        <w:tabs>
          <w:tab w:val="left" w:pos="1134"/>
        </w:tabs>
        <w:ind w:firstLine="567"/>
        <w:jc w:val="both"/>
        <w:rPr>
          <w:rFonts w:ascii="GHEA Grapalat" w:hAnsi="GHEA Grapalat" w:cs="Sylfaen"/>
        </w:rPr>
      </w:pPr>
      <w:r>
        <w:rPr>
          <w:rFonts w:ascii="GHEA Grapalat" w:hAnsi="GHEA Grapalat" w:cs="Sylfaen"/>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предусмотренными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6F5184" w:rsidRPr="009044F1">
        <w:rPr>
          <w:rFonts w:ascii="GHEA Grapalat" w:hAnsi="GHEA Grapalat"/>
        </w:rPr>
        <w:t>Обеспечение заявки должно быть действительно 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 xml:space="preserve">дней со дня подачи заявки. </w:t>
      </w:r>
    </w:p>
    <w:p w:rsidR="00FA0EEA"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"—"-ый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 xml:space="preserve">на закупаемые в рамках настоящей процедуры товары, а также выраженные одним числом ценовые предложения подавших заявки участников, принимая за </w:t>
      </w:r>
      <w:r w:rsidR="00576D5D" w:rsidRPr="009044F1">
        <w:rPr>
          <w:rFonts w:ascii="GHEA Grapalat" w:hAnsi="GHEA Grapalat"/>
        </w:rPr>
        <w:lastRenderedPageBreak/>
        <w:t>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FootnoteReference"/>
          <w:rFonts w:ascii="GHEA Grapalat" w:hAnsi="GHEA Grapalat"/>
          <w:i w:val="0"/>
          <w:sz w:val="24"/>
          <w:szCs w:val="24"/>
        </w:rPr>
        <w:footnoteReference w:customMarkFollows="1" w:id="8"/>
        <w:t>10</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w:t>
      </w:r>
      <w:r w:rsidRPr="009044F1">
        <w:rPr>
          <w:rFonts w:ascii="GHEA Grapalat" w:hAnsi="GHEA Grapalat"/>
          <w:sz w:val="24"/>
          <w:szCs w:val="24"/>
        </w:rPr>
        <w:lastRenderedPageBreak/>
        <w:t xml:space="preserve">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 занявшие последующие места,</w:t>
      </w:r>
    </w:p>
    <w:p w:rsidR="004A4515"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Pr>
          <w:rFonts w:ascii="GHEA Grapalat" w:hAnsi="GHEA Grapalat"/>
          <w:sz w:val="24"/>
          <w:szCs w:val="24"/>
        </w:rPr>
        <w:t>и</w:t>
      </w:r>
      <w:r w:rsidR="004A4515" w:rsidRPr="00CF6D51">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4F2C09">
        <w:rPr>
          <w:rFonts w:ascii="GHEA Grapalat" w:hAnsi="GHEA Grapalat"/>
          <w:sz w:val="24"/>
          <w:szCs w:val="24"/>
        </w:rPr>
        <w:t>заключаемым с последним договором</w:t>
      </w:r>
      <w:r w:rsidR="001E402A" w:rsidRPr="000811C1">
        <w:rPr>
          <w:rFonts w:ascii="GHEA Grapalat" w:hAnsi="GHEA Grapalat"/>
          <w:sz w:val="24"/>
          <w:szCs w:val="24"/>
        </w:rPr>
        <w:t>, вступают в силу в случае предусмотрения дополнительных финансовых средств в размере</w:t>
      </w:r>
      <w:r w:rsidR="001E402A">
        <w:rPr>
          <w:rFonts w:ascii="GHEA Grapalat" w:hAnsi="GHEA Grapalat"/>
          <w:sz w:val="24"/>
          <w:szCs w:val="24"/>
        </w:rPr>
        <w:t xml:space="preserve"> цены, превышающей</w:t>
      </w:r>
      <w:r w:rsidR="001E402A" w:rsidRPr="000811C1">
        <w:rPr>
          <w:rFonts w:ascii="GHEA Grapalat" w:hAnsi="GHEA Grapalat"/>
          <w:sz w:val="24"/>
          <w:szCs w:val="24"/>
        </w:rPr>
        <w:t xml:space="preserve"> цену</w:t>
      </w:r>
      <w:r w:rsidR="001E402A">
        <w:rPr>
          <w:rFonts w:ascii="GHEA Grapalat" w:hAnsi="GHEA Grapalat"/>
          <w:sz w:val="24"/>
          <w:szCs w:val="24"/>
        </w:rPr>
        <w:t xml:space="preserve"> закупки</w:t>
      </w:r>
      <w:r w:rsidR="001E402A" w:rsidRPr="000811C1">
        <w:rPr>
          <w:rFonts w:ascii="GHEA Grapalat" w:hAnsi="GHEA Grapalat"/>
          <w:sz w:val="24"/>
          <w:szCs w:val="24"/>
        </w:rPr>
        <w:t xml:space="preserve"> и заключения </w:t>
      </w:r>
      <w:r w:rsidR="001E402A" w:rsidRPr="004F2C09">
        <w:rPr>
          <w:rFonts w:ascii="GHEA Grapalat" w:hAnsi="GHEA Grapalat"/>
          <w:sz w:val="24"/>
          <w:szCs w:val="24"/>
        </w:rPr>
        <w:t xml:space="preserve">на этой основе </w:t>
      </w:r>
      <w:r w:rsidR="001E402A" w:rsidRPr="000811C1">
        <w:rPr>
          <w:rFonts w:ascii="GHEA Grapalat" w:hAnsi="GHEA Grapalat"/>
          <w:sz w:val="24"/>
          <w:szCs w:val="24"/>
        </w:rPr>
        <w:t>соглашения между сторонами.</w:t>
      </w:r>
      <w:r w:rsidR="001E402A">
        <w:rPr>
          <w:rFonts w:ascii="GHEA Grapalat" w:hAnsi="GHEA Grapalat"/>
          <w:sz w:val="24"/>
          <w:szCs w:val="24"/>
        </w:rPr>
        <w:t xml:space="preserve"> </w:t>
      </w:r>
      <w:r w:rsidR="004A4515" w:rsidRPr="00CF6D51">
        <w:rPr>
          <w:rFonts w:ascii="GHEA Grapalat" w:hAnsi="GHEA Grapalat"/>
          <w:sz w:val="24"/>
          <w:szCs w:val="24"/>
        </w:rPr>
        <w:t>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6335D7" w:rsidRDefault="006335D7" w:rsidP="006335D7">
      <w:pPr>
        <w:pStyle w:val="norm"/>
        <w:widowControl w:val="0"/>
        <w:tabs>
          <w:tab w:val="left" w:pos="1134"/>
        </w:tabs>
        <w:spacing w:after="160"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w:t>
      </w:r>
      <w:r w:rsidR="0052468C" w:rsidRPr="00681C1F">
        <w:rPr>
          <w:rFonts w:ascii="GHEA Grapalat" w:hAnsi="GHEA Grapalat"/>
          <w:color w:val="000000" w:themeColor="text1"/>
        </w:rPr>
        <w:lastRenderedPageBreak/>
        <w:t xml:space="preserve">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B24E4B" w:rsidP="00B24E4B">
      <w:pPr>
        <w:widowControl w:val="0"/>
        <w:tabs>
          <w:tab w:val="left" w:pos="1276"/>
        </w:tabs>
        <w:rPr>
          <w:rFonts w:ascii="GHEA Grapalat" w:hAnsi="GHEA Grapalat"/>
        </w:rPr>
      </w:pPr>
      <w:r w:rsidRPr="00B24E4B">
        <w:rPr>
          <w:rFonts w:ascii="GHEA Grapalat" w:hAnsi="GHEA Grapalat"/>
        </w:rPr>
        <w:t>При этом, если: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 xml:space="preserve">Электронные извещения отправляются комиссией и (или) заказчиком на </w:t>
      </w:r>
      <w:r w:rsidR="00BF1CBD" w:rsidRPr="00BF1CBD">
        <w:rPr>
          <w:rFonts w:ascii="GHEA Grapalat" w:hAnsi="GHEA Grapalat"/>
          <w:spacing w:val="-4"/>
        </w:rPr>
        <w:lastRenderedPageBreak/>
        <w:t>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9"/>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lastRenderedPageBreak/>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w:t>
      </w:r>
      <w:r w:rsidR="00646B97" w:rsidRPr="00681C1F">
        <w:rPr>
          <w:rFonts w:ascii="GHEA Grapalat" w:hAnsi="GHEA Grapalat"/>
          <w:color w:val="000000" w:themeColor="text1"/>
        </w:rPr>
        <w:lastRenderedPageBreak/>
        <w:t>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w:t>
      </w:r>
      <w:r w:rsidRPr="00564A46">
        <w:rPr>
          <w:rFonts w:asciiTheme="minorHAnsi" w:hAnsiTheme="minorHAnsi"/>
          <w:i/>
          <w:sz w:val="20"/>
          <w:szCs w:val="20"/>
        </w:rPr>
        <w:lastRenderedPageBreak/>
        <w:t>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482E18" w:rsidRPr="00707948" w:rsidRDefault="00482E18" w:rsidP="00482E1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FootnoteReference"/>
          <w:rFonts w:ascii="GHEA Grapalat" w:hAnsi="GHEA Grapalat"/>
        </w:rPr>
        <w:footnoteReference w:customMarkFollows="1" w:id="10"/>
        <w:t>12</w:t>
      </w:r>
      <w:r w:rsidR="00A6609C" w:rsidRPr="0027573B">
        <w:rPr>
          <w:rFonts w:ascii="GHEA Grapalat" w:hAnsi="GHEA Grapalat"/>
        </w:rPr>
        <w:t xml:space="preserve"> </w:t>
      </w:r>
      <w:r w:rsidR="00853CBA" w:rsidRPr="0027573B">
        <w:rPr>
          <w:rFonts w:ascii="GHEA Grapalat" w:hAnsi="GHEA Grapalat"/>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11"/>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lastRenderedPageBreak/>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lastRenderedPageBreak/>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12"/>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lastRenderedPageBreak/>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3"/>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оригинал документа, удостоверяющего оплату наличных денег, или оригинал </w:t>
      </w:r>
      <w:r w:rsidRPr="00B138F3">
        <w:rPr>
          <w:rFonts w:ascii="GHEA Grapalat" w:hAnsi="GHEA Grapalat"/>
        </w:rPr>
        <w:lastRenderedPageBreak/>
        <w:t>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4"/>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Pr="00374F4A">
        <w:rPr>
          <w:rFonts w:ascii="GHEA Grapalat" w:hAnsi="GHEA Grapalat"/>
          <w:b/>
          <w:sz w:val="24"/>
          <w:szCs w:val="24"/>
        </w:rPr>
        <w:t>---BMAPDzB</w:t>
      </w:r>
      <w:r w:rsidR="00B666FB">
        <w:rPr>
          <w:rStyle w:val="FootnoteReference"/>
          <w:rFonts w:ascii="GHEA Grapalat" w:hAnsi="GHEA Grapalat"/>
          <w:b/>
          <w:sz w:val="24"/>
          <w:szCs w:val="24"/>
        </w:rPr>
        <w:footnoteReference w:customMarkFollows="1" w:id="15"/>
        <w:t>*</w:t>
      </w:r>
      <w:r w:rsidRPr="00374F4A">
        <w:rPr>
          <w:rFonts w:ascii="GHEA Grapalat" w:hAnsi="GHEA Grapalat"/>
          <w:b/>
          <w:sz w:val="24"/>
          <w:szCs w:val="24"/>
        </w:rPr>
        <w:t>---/---</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---BMAPDzB---/---</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3D58E1" w:rsidRDefault="006B3E56" w:rsidP="00B46D58">
      <w:pPr>
        <w:pStyle w:val="ListParagraph"/>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B225D5" w:rsidRPr="003D58E1">
        <w:rPr>
          <w:rFonts w:ascii="GHEA Grapalat" w:hAnsi="GHEA Grapalat"/>
        </w:rPr>
        <w:t>открытый конкурс</w:t>
      </w:r>
      <w:r w:rsidRPr="003D58E1">
        <w:rPr>
          <w:rFonts w:ascii="GHEA Grapalat" w:hAnsi="GHEA Grapalat"/>
        </w:rPr>
        <w:t xml:space="preserve"> под кодом </w:t>
      </w:r>
      <w:r w:rsidR="006649E5">
        <w:rPr>
          <w:rFonts w:ascii="GHEA Grapalat" w:hAnsi="GHEA Grapalat"/>
          <w:i/>
        </w:rPr>
        <w:t>TAK-GHAPDzB-22/44</w:t>
      </w:r>
      <w:r w:rsidRPr="003D58E1">
        <w:rPr>
          <w:rFonts w:ascii="GHEA Grapalat" w:hAnsi="GHEA Grapalat"/>
        </w:rPr>
        <w:t>"*,</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6649E5">
        <w:rPr>
          <w:rFonts w:ascii="GHEA Grapalat" w:hAnsi="GHEA Grapalat"/>
          <w:i/>
        </w:rPr>
        <w:t>TAK-GHAPDzB-22/44</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3"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6"/>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6649E5">
        <w:rPr>
          <w:rFonts w:ascii="GHEA Grapalat" w:hAnsi="GHEA Grapalat"/>
          <w:i/>
          <w:sz w:val="24"/>
          <w:szCs w:val="24"/>
        </w:rPr>
        <w:t>TAK-GHAPDzB-22/44</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6649E5">
        <w:rPr>
          <w:rFonts w:ascii="GHEA Grapalat" w:hAnsi="GHEA Grapalat"/>
          <w:i/>
        </w:rPr>
        <w:t>TAK-GHAPDzB-22/44</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6649E5">
        <w:rPr>
          <w:rFonts w:ascii="GHEA Grapalat" w:hAnsi="GHEA Grapalat"/>
          <w:i w:val="0"/>
          <w:sz w:val="24"/>
          <w:szCs w:val="24"/>
        </w:rPr>
        <w:t>TAK-GHAPDzB-22/44</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649E5">
        <w:tc>
          <w:tcPr>
            <w:tcW w:w="2836"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6"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6"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6"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6" w:type="dxa"/>
            <w:shd w:val="clear" w:color="auto" w:fill="D9E2F3"/>
            <w:vAlign w:val="center"/>
          </w:tcPr>
          <w:p w:rsidR="00F016A2" w:rsidRPr="00FD1EE4" w:rsidRDefault="00F016A2" w:rsidP="006649E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6" w:type="dxa"/>
            <w:shd w:val="clear" w:color="auto" w:fill="D9E2F3"/>
            <w:vAlign w:val="center"/>
          </w:tcPr>
          <w:p w:rsidR="00F016A2" w:rsidRPr="00FD1EE4" w:rsidRDefault="00F016A2" w:rsidP="006649E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649E5">
            <w:pPr>
              <w:spacing w:before="240" w:after="240"/>
              <w:ind w:left="993" w:hanging="851"/>
              <w:rPr>
                <w:rFonts w:ascii="GHEA Grapalat" w:eastAsia="GHEA Grapalat" w:hAnsi="GHEA Grapalat" w:cs="GHEA Grapalat"/>
              </w:rPr>
            </w:pPr>
          </w:p>
        </w:tc>
      </w:tr>
      <w:tr w:rsidR="00F016A2" w:rsidRPr="00FD1EE4" w:rsidTr="006649E5">
        <w:tc>
          <w:tcPr>
            <w:tcW w:w="2836" w:type="dxa"/>
            <w:shd w:val="clear" w:color="auto" w:fill="D9E2F3"/>
            <w:vAlign w:val="center"/>
          </w:tcPr>
          <w:p w:rsidR="00F016A2" w:rsidRPr="00FD1EE4" w:rsidRDefault="00F016A2" w:rsidP="006649E5">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649E5">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649E5">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rPr>
          <w:trHeight w:val="1487"/>
        </w:trPr>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649E5">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649E5">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649E5">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rPr>
          <w:trHeight w:val="1361"/>
        </w:trPr>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649E5">
        <w:tc>
          <w:tcPr>
            <w:tcW w:w="2836"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6" w:type="dxa"/>
            <w:shd w:val="clear" w:color="auto" w:fill="D9E2F3"/>
            <w:vAlign w:val="center"/>
          </w:tcPr>
          <w:p w:rsidR="00F016A2" w:rsidRPr="00FD1EE4" w:rsidRDefault="00F016A2" w:rsidP="006649E5">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6649E5" w:rsidP="006649E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6649E5" w:rsidP="006649E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649E5">
        <w:tc>
          <w:tcPr>
            <w:tcW w:w="2837"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7"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7"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7" w:type="dxa"/>
            <w:shd w:val="clear" w:color="auto" w:fill="D9E2F3"/>
            <w:vAlign w:val="center"/>
          </w:tcPr>
          <w:p w:rsidR="00F016A2" w:rsidRPr="00FD1EE4" w:rsidRDefault="00F016A2" w:rsidP="006649E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6649E5" w:rsidP="006649E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6649E5" w:rsidP="006649E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649E5">
        <w:tc>
          <w:tcPr>
            <w:tcW w:w="2837" w:type="dxa"/>
            <w:shd w:val="clear" w:color="auto" w:fill="D9E2F3"/>
            <w:vAlign w:val="center"/>
          </w:tcPr>
          <w:p w:rsidR="00F016A2" w:rsidRPr="00B047A2"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7" w:type="dxa"/>
            <w:shd w:val="clear" w:color="auto" w:fill="D9E2F3"/>
            <w:vAlign w:val="center"/>
          </w:tcPr>
          <w:p w:rsidR="00F016A2" w:rsidRPr="00FD1EE4" w:rsidRDefault="00F016A2" w:rsidP="006649E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7"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7" w:type="dxa"/>
            <w:shd w:val="clear" w:color="auto" w:fill="D9E2F3"/>
            <w:vAlign w:val="center"/>
          </w:tcPr>
          <w:p w:rsidR="00F016A2" w:rsidRPr="00FD1EE4" w:rsidRDefault="00F016A2" w:rsidP="006649E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6649E5" w:rsidP="006649E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6649E5" w:rsidP="006649E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649E5">
        <w:tc>
          <w:tcPr>
            <w:tcW w:w="2836"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6"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6"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6"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6"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6"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649E5">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649E5">
        <w:tc>
          <w:tcPr>
            <w:tcW w:w="2977"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977"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977"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977"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977"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649E5">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649E5">
        <w:tc>
          <w:tcPr>
            <w:tcW w:w="2943"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943"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943"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943"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649E5">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649E5">
        <w:tc>
          <w:tcPr>
            <w:tcW w:w="2837"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7"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7"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7"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649E5">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649E5">
        <w:trPr>
          <w:trHeight w:val="924"/>
        </w:trPr>
        <w:tc>
          <w:tcPr>
            <w:tcW w:w="9016" w:type="dxa"/>
            <w:gridSpan w:val="2"/>
            <w:vAlign w:val="center"/>
          </w:tcPr>
          <w:p w:rsidR="00F016A2" w:rsidRPr="00FD1EE4" w:rsidRDefault="006649E5" w:rsidP="006649E5">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649E5">
        <w:trPr>
          <w:trHeight w:val="684"/>
        </w:trPr>
        <w:tc>
          <w:tcPr>
            <w:tcW w:w="4508"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rPr>
          <w:trHeight w:val="1282"/>
        </w:trPr>
        <w:tc>
          <w:tcPr>
            <w:tcW w:w="4508"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6649E5" w:rsidP="006649E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6649E5" w:rsidP="006649E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649E5">
        <w:tc>
          <w:tcPr>
            <w:tcW w:w="9016" w:type="dxa"/>
            <w:gridSpan w:val="2"/>
            <w:vAlign w:val="center"/>
          </w:tcPr>
          <w:p w:rsidR="00F016A2" w:rsidRPr="00FD1EE4" w:rsidRDefault="006649E5" w:rsidP="006649E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649E5">
        <w:tc>
          <w:tcPr>
            <w:tcW w:w="9016" w:type="dxa"/>
            <w:gridSpan w:val="2"/>
            <w:vAlign w:val="center"/>
          </w:tcPr>
          <w:p w:rsidR="00F016A2" w:rsidRPr="00FD1EE4" w:rsidRDefault="006649E5" w:rsidP="006649E5">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F016A2" w:rsidRPr="00BA30D4">
              <w:rPr>
                <w:rFonts w:ascii="GHEA Grapalat" w:eastAsia="GHEA Grapalat" w:hAnsi="GHEA Grapalat" w:cs="GHEA Grapalat"/>
              </w:rPr>
              <w:lastRenderedPageBreak/>
              <w:t>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649E5">
        <w:trPr>
          <w:trHeight w:val="924"/>
        </w:trPr>
        <w:tc>
          <w:tcPr>
            <w:tcW w:w="9016" w:type="dxa"/>
            <w:gridSpan w:val="2"/>
            <w:vAlign w:val="center"/>
          </w:tcPr>
          <w:p w:rsidR="00F016A2" w:rsidRPr="00FD1EE4" w:rsidRDefault="006649E5" w:rsidP="006649E5">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649E5">
        <w:trPr>
          <w:trHeight w:val="684"/>
        </w:trPr>
        <w:tc>
          <w:tcPr>
            <w:tcW w:w="4508"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rPr>
          <w:trHeight w:val="1282"/>
        </w:trPr>
        <w:tc>
          <w:tcPr>
            <w:tcW w:w="4508"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6649E5" w:rsidP="006649E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6649E5" w:rsidP="006649E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649E5">
        <w:tc>
          <w:tcPr>
            <w:tcW w:w="9016" w:type="dxa"/>
            <w:gridSpan w:val="2"/>
            <w:vAlign w:val="center"/>
          </w:tcPr>
          <w:p w:rsidR="00F016A2" w:rsidRPr="00FD1EE4" w:rsidRDefault="006649E5" w:rsidP="006649E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649E5">
        <w:tc>
          <w:tcPr>
            <w:tcW w:w="9016" w:type="dxa"/>
            <w:gridSpan w:val="2"/>
            <w:vAlign w:val="center"/>
          </w:tcPr>
          <w:p w:rsidR="00F016A2" w:rsidRPr="00FD1EE4" w:rsidRDefault="006649E5" w:rsidP="006649E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649E5">
        <w:tc>
          <w:tcPr>
            <w:tcW w:w="9016" w:type="dxa"/>
            <w:gridSpan w:val="2"/>
            <w:vAlign w:val="center"/>
          </w:tcPr>
          <w:p w:rsidR="00F016A2" w:rsidRPr="00FD1EE4" w:rsidRDefault="006649E5" w:rsidP="006649E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649E5">
        <w:tc>
          <w:tcPr>
            <w:tcW w:w="9016" w:type="dxa"/>
            <w:gridSpan w:val="2"/>
            <w:vAlign w:val="center"/>
          </w:tcPr>
          <w:p w:rsidR="00F016A2" w:rsidRPr="00FD1EE4" w:rsidRDefault="006649E5" w:rsidP="006649E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649E5">
        <w:tc>
          <w:tcPr>
            <w:tcW w:w="2837"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7"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F016A2" w:rsidRPr="00B23852" w:rsidRDefault="006649E5" w:rsidP="006649E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6649E5" w:rsidP="006649E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649E5">
        <w:tc>
          <w:tcPr>
            <w:tcW w:w="2837"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6649E5" w:rsidP="006649E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6649E5" w:rsidP="006649E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649E5">
        <w:tc>
          <w:tcPr>
            <w:tcW w:w="2837"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7"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649E5">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649E5">
        <w:trPr>
          <w:trHeight w:val="853"/>
        </w:trPr>
        <w:tc>
          <w:tcPr>
            <w:tcW w:w="2835" w:type="dxa"/>
            <w:vMerge w:val="restart"/>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rPr>
          <w:trHeight w:val="850"/>
        </w:trPr>
        <w:tc>
          <w:tcPr>
            <w:tcW w:w="2835" w:type="dxa"/>
            <w:vMerge/>
            <w:shd w:val="clear" w:color="auto" w:fill="D9E2F3"/>
            <w:vAlign w:val="center"/>
          </w:tcPr>
          <w:p w:rsidR="00F016A2" w:rsidRPr="00FD1EE4" w:rsidRDefault="00F016A2" w:rsidP="006649E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rPr>
          <w:trHeight w:val="850"/>
        </w:trPr>
        <w:tc>
          <w:tcPr>
            <w:tcW w:w="2835" w:type="dxa"/>
            <w:vMerge/>
            <w:shd w:val="clear" w:color="auto" w:fill="D9E2F3"/>
            <w:vAlign w:val="center"/>
          </w:tcPr>
          <w:p w:rsidR="00F016A2" w:rsidRPr="00FD1EE4" w:rsidRDefault="00F016A2" w:rsidP="006649E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rPr>
          <w:trHeight w:val="850"/>
        </w:trPr>
        <w:tc>
          <w:tcPr>
            <w:tcW w:w="2835" w:type="dxa"/>
            <w:vMerge/>
            <w:shd w:val="clear" w:color="auto" w:fill="D9E2F3"/>
            <w:vAlign w:val="center"/>
          </w:tcPr>
          <w:p w:rsidR="00F016A2" w:rsidRPr="00FD1EE4" w:rsidRDefault="00F016A2" w:rsidP="006649E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rPr>
          <w:trHeight w:val="850"/>
        </w:trPr>
        <w:tc>
          <w:tcPr>
            <w:tcW w:w="2835" w:type="dxa"/>
            <w:vMerge/>
            <w:shd w:val="clear" w:color="auto" w:fill="D9E2F3"/>
            <w:vAlign w:val="center"/>
          </w:tcPr>
          <w:p w:rsidR="00F016A2" w:rsidRPr="00FD1EE4" w:rsidRDefault="00F016A2" w:rsidP="006649E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649E5">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649E5">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r w:rsidR="00F016A2" w:rsidRPr="00FD1EE4" w:rsidTr="006649E5">
        <w:tc>
          <w:tcPr>
            <w:tcW w:w="2835" w:type="dxa"/>
            <w:shd w:val="clear" w:color="auto" w:fill="D9E2F3"/>
            <w:vAlign w:val="center"/>
          </w:tcPr>
          <w:p w:rsidR="00F016A2" w:rsidRPr="00FD1EE4" w:rsidRDefault="00F016A2" w:rsidP="006649E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649E5">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649E5">
        <w:tc>
          <w:tcPr>
            <w:tcW w:w="9016" w:type="dxa"/>
            <w:shd w:val="clear" w:color="auto" w:fill="DBE5F1" w:themeFill="accent1" w:themeFillTint="33"/>
          </w:tcPr>
          <w:p w:rsidR="00F016A2" w:rsidRPr="00FD1EE4" w:rsidRDefault="00F016A2" w:rsidP="006649E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649E5">
        <w:trPr>
          <w:trHeight w:val="10187"/>
        </w:trPr>
        <w:tc>
          <w:tcPr>
            <w:tcW w:w="9016" w:type="dxa"/>
          </w:tcPr>
          <w:p w:rsidR="00F016A2" w:rsidRPr="00FD1EE4" w:rsidRDefault="00F016A2" w:rsidP="006649E5">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5"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649E5">
        <w:rPr>
          <w:rFonts w:ascii="GHEA Grapalat" w:hAnsi="GHEA Grapalat"/>
          <w:i/>
          <w:sz w:val="24"/>
          <w:szCs w:val="24"/>
        </w:rPr>
        <w:t>TAK-GHAPDzB-22/44</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649E5">
        <w:rPr>
          <w:rFonts w:ascii="GHEA Grapalat" w:hAnsi="GHEA Grapalat"/>
          <w:i/>
        </w:rPr>
        <w:t>TAK-GHAPDzB-22/44</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7"/>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E31E5" w:rsidRPr="0066659F" w:rsidRDefault="003E31E5" w:rsidP="003E31E5">
      <w:pPr>
        <w:widowControl w:val="0"/>
        <w:spacing w:after="160"/>
        <w:ind w:firstLine="567"/>
        <w:jc w:val="right"/>
        <w:rPr>
          <w:rFonts w:ascii="GHEA Grapalat" w:hAnsi="GHEA Grapalat"/>
          <w:b/>
          <w:lang w:val="en-US"/>
        </w:rPr>
      </w:pPr>
      <w:r w:rsidRPr="00B138F3">
        <w:rPr>
          <w:rFonts w:ascii="GHEA Grapalat" w:hAnsi="GHEA Grapalat"/>
          <w:b/>
        </w:rPr>
        <w:lastRenderedPageBreak/>
        <w:t>Приложение № 4</w:t>
      </w:r>
      <w:r w:rsidR="005D6FB8" w:rsidRPr="00182C2E">
        <w:rPr>
          <w:rFonts w:ascii="GHEA Grapalat" w:hAnsi="GHEA Grapalat"/>
          <w:b/>
        </w:rPr>
        <w:t>.</w:t>
      </w:r>
      <w:r w:rsidR="0066659F">
        <w:rPr>
          <w:rFonts w:ascii="GHEA Grapalat" w:hAnsi="GHEA Grapalat"/>
          <w:b/>
          <w:lang w:val="en-US"/>
        </w:rPr>
        <w:t>2</w:t>
      </w:r>
    </w:p>
    <w:p w:rsidR="003E31E5" w:rsidRPr="00B138F3" w:rsidRDefault="003E31E5" w:rsidP="003E31E5">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6649E5">
        <w:rPr>
          <w:rFonts w:ascii="GHEA Grapalat" w:hAnsi="GHEA Grapalat"/>
          <w:i/>
        </w:rPr>
        <w:t>TAK-GHAPDzB-22/44</w:t>
      </w:r>
    </w:p>
    <w:p w:rsidR="003E31E5" w:rsidRPr="00B138F3" w:rsidRDefault="003E31E5" w:rsidP="003E31E5">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2D6327">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3E31E5" w:rsidRPr="00B138F3" w:rsidRDefault="003E31E5" w:rsidP="003E31E5">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3E31E5" w:rsidRPr="00B138F3" w:rsidRDefault="003E31E5" w:rsidP="003E31E5">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3E31E5" w:rsidRPr="00B138F3" w:rsidRDefault="003E31E5" w:rsidP="003E31E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3E31E5" w:rsidRPr="001A0A3E" w:rsidRDefault="00310DC1" w:rsidP="003E31E5">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rsidR="003E31E5" w:rsidRPr="00B138F3" w:rsidRDefault="003E31E5" w:rsidP="00E8548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sz w:val="18"/>
          <w:szCs w:val="18"/>
        </w:rPr>
        <w:t>номер заключаемого договара</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p>
    <w:p w:rsidR="001C278A" w:rsidRPr="003870B7" w:rsidRDefault="001C278A" w:rsidP="001C278A">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и  действует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rsidR="001C278A" w:rsidRPr="003870B7" w:rsidRDefault="001C278A" w:rsidP="001C278A">
      <w:pPr>
        <w:pStyle w:val="NormalWeb"/>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1C278A" w:rsidRPr="003870B7" w:rsidRDefault="001C278A" w:rsidP="001C278A">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1C278A" w:rsidRPr="003870B7" w:rsidRDefault="001C278A" w:rsidP="001C278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3E31E5" w:rsidRPr="00B138F3" w:rsidRDefault="003E31E5" w:rsidP="003E31E5">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rsidR="00A11DA5" w:rsidRPr="007A724D" w:rsidRDefault="00A11DA5" w:rsidP="00A11DA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3696" w:rsidRDefault="00BF3696">
      <w:pPr>
        <w:rPr>
          <w:rFonts w:ascii="GHEA Grapalat" w:hAnsi="GHEA Grapalat"/>
          <w:i/>
          <w:sz w:val="22"/>
          <w:szCs w:val="22"/>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6649E5">
        <w:rPr>
          <w:rFonts w:ascii="GHEA Grapalat" w:hAnsi="GHEA Grapalat"/>
          <w:i/>
        </w:rPr>
        <w:t>TAK-GHAPDzB-22/44</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8"/>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lastRenderedPageBreak/>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6659F">
        <w:rPr>
          <w:rFonts w:ascii="GHEA Grapalat" w:hAnsi="GHEA Grapalat"/>
          <w:i/>
          <w:sz w:val="24"/>
          <w:szCs w:val="24"/>
        </w:rPr>
        <w:t>TAK-GHAPDzB-22/44</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w:t>
      </w:r>
      <w:r w:rsidRPr="00B138F3">
        <w:rPr>
          <w:rFonts w:ascii="GHEA Grapalat" w:hAnsi="GHEA Grapalat"/>
        </w:rPr>
        <w:lastRenderedPageBreak/>
        <w:t xml:space="preserve">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20"/>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21"/>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w:t>
      </w:r>
      <w:r>
        <w:rPr>
          <w:rFonts w:ascii="GHEA Grapalat" w:hAnsi="GHEA Grapalat"/>
        </w:rPr>
        <w:lastRenderedPageBreak/>
        <w:t xml:space="preserve">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3"/>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w:t>
      </w:r>
      <w:r w:rsidRPr="00B138F3">
        <w:rPr>
          <w:rFonts w:ascii="GHEA Grapalat" w:hAnsi="GHEA Grapalat"/>
        </w:rPr>
        <w:lastRenderedPageBreak/>
        <w:t>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24"/>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25"/>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образом уведомленным относительно </w:t>
      </w:r>
      <w:r w:rsidRPr="00B138F3">
        <w:rPr>
          <w:rFonts w:ascii="GHEA Grapalat" w:hAnsi="GHEA Grapalat"/>
          <w:spacing w:val="-6"/>
        </w:rPr>
        <w:lastRenderedPageBreak/>
        <w:t>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 xml:space="preserve">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договора в размере предусмот</w:t>
      </w:r>
      <w:r w:rsidR="008707D8" w:rsidRPr="00974EA8">
        <w:rPr>
          <w:rFonts w:ascii="GHEA Grapalat" w:hAnsi="GHEA Grapalat"/>
        </w:rPr>
        <w:t>ренных финансовых средств заменяю</w:t>
      </w:r>
      <w:r w:rsidRPr="00974EA8">
        <w:rPr>
          <w:rFonts w:ascii="GHEA Grapalat" w:hAnsi="GHEA Grapalat"/>
        </w:rPr>
        <w:t xml:space="preserve">тся гарантией или наличными деньгами, с учетом требований 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Pr="00974EA8">
        <w:rPr>
          <w:rFonts w:ascii="GHEA Grapalat" w:hAnsi="GHEA Grapalat"/>
        </w:rPr>
        <w:t xml:space="preserve">договора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FootnoteReference"/>
          <w:rFonts w:ascii="GHEA Grapalat" w:hAnsi="GHEA Grapalat"/>
        </w:rPr>
        <w:footnoteReference w:customMarkFollows="1" w:id="26"/>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lastRenderedPageBreak/>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lastRenderedPageBreak/>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2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850"/>
        <w:gridCol w:w="709"/>
        <w:gridCol w:w="1158"/>
        <w:gridCol w:w="947"/>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317BD2">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28"/>
              <w:t>**</w:t>
            </w:r>
          </w:p>
        </w:tc>
        <w:tc>
          <w:tcPr>
            <w:tcW w:w="146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317BD2">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71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925" w:type="dxa"/>
            <w:vMerge/>
            <w:vAlign w:val="center"/>
          </w:tcPr>
          <w:p w:rsidR="00071D1C" w:rsidRPr="00B138F3" w:rsidRDefault="00071D1C" w:rsidP="00B46D58">
            <w:pPr>
              <w:widowControl w:val="0"/>
              <w:jc w:val="center"/>
              <w:rPr>
                <w:rFonts w:ascii="GHEA Grapalat" w:hAnsi="GHEA Grapalat"/>
                <w:sz w:val="16"/>
                <w:szCs w:val="16"/>
              </w:rPr>
            </w:pPr>
          </w:p>
        </w:tc>
        <w:tc>
          <w:tcPr>
            <w:tcW w:w="1467"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70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29"/>
              <w:t>***</w:t>
            </w:r>
          </w:p>
        </w:tc>
      </w:tr>
      <w:tr w:rsidR="00521AA7" w:rsidRPr="00B138F3" w:rsidTr="00521AA7">
        <w:trPr>
          <w:trHeight w:val="246"/>
          <w:jc w:val="center"/>
        </w:trPr>
        <w:tc>
          <w:tcPr>
            <w:tcW w:w="1242" w:type="dxa"/>
          </w:tcPr>
          <w:p w:rsidR="00521AA7" w:rsidRPr="0066659F" w:rsidRDefault="00521AA7" w:rsidP="00521AA7">
            <w:pPr>
              <w:widowControl w:val="0"/>
              <w:jc w:val="center"/>
              <w:rPr>
                <w:rFonts w:ascii="GHEA Grapalat" w:hAnsi="GHEA Grapalat"/>
                <w:sz w:val="16"/>
                <w:szCs w:val="16"/>
                <w:lang w:val="en-US"/>
              </w:rPr>
            </w:pPr>
            <w:r>
              <w:rPr>
                <w:rFonts w:ascii="GHEA Grapalat" w:hAnsi="GHEA Grapalat"/>
                <w:sz w:val="16"/>
                <w:szCs w:val="16"/>
                <w:lang w:val="en-US"/>
              </w:rPr>
              <w:t>1</w:t>
            </w:r>
          </w:p>
        </w:tc>
        <w:tc>
          <w:tcPr>
            <w:tcW w:w="2715" w:type="dxa"/>
            <w:vAlign w:val="center"/>
          </w:tcPr>
          <w:p w:rsidR="00521AA7" w:rsidRPr="000A12E1" w:rsidRDefault="00521AA7" w:rsidP="00521AA7">
            <w:pPr>
              <w:jc w:val="center"/>
              <w:rPr>
                <w:rFonts w:ascii="GHEA Grapalat" w:hAnsi="GHEA Grapalat"/>
                <w:sz w:val="16"/>
                <w:szCs w:val="16"/>
              </w:rPr>
            </w:pPr>
            <w:r w:rsidRPr="007A02DB">
              <w:rPr>
                <w:rFonts w:ascii="GHEA Grapalat" w:hAnsi="GHEA Grapalat"/>
                <w:sz w:val="16"/>
                <w:szCs w:val="16"/>
              </w:rPr>
              <w:t>38411200</w:t>
            </w:r>
          </w:p>
        </w:tc>
        <w:tc>
          <w:tcPr>
            <w:tcW w:w="1559" w:type="dxa"/>
            <w:vAlign w:val="center"/>
          </w:tcPr>
          <w:p w:rsidR="00521AA7" w:rsidRPr="00521AA7" w:rsidRDefault="00521AA7" w:rsidP="00521AA7">
            <w:pPr>
              <w:widowControl w:val="0"/>
              <w:jc w:val="center"/>
              <w:rPr>
                <w:rFonts w:ascii="GHEA Grapalat" w:hAnsi="GHEA Grapalat"/>
                <w:sz w:val="16"/>
                <w:szCs w:val="16"/>
              </w:rPr>
            </w:pPr>
            <w:r w:rsidRPr="00521AA7">
              <w:rPr>
                <w:rFonts w:ascii="GHEA Grapalat" w:hAnsi="GHEA Grapalat"/>
                <w:sz w:val="16"/>
                <w:szCs w:val="16"/>
              </w:rPr>
              <w:t>двухслойное бумажное полотенце</w:t>
            </w:r>
          </w:p>
        </w:tc>
        <w:tc>
          <w:tcPr>
            <w:tcW w:w="1925" w:type="dxa"/>
          </w:tcPr>
          <w:p w:rsidR="00521AA7" w:rsidRPr="00B138F3" w:rsidRDefault="00521AA7" w:rsidP="00521AA7">
            <w:pPr>
              <w:widowControl w:val="0"/>
              <w:jc w:val="center"/>
              <w:rPr>
                <w:rFonts w:ascii="GHEA Grapalat" w:hAnsi="GHEA Grapalat"/>
                <w:sz w:val="16"/>
                <w:szCs w:val="16"/>
              </w:rPr>
            </w:pPr>
          </w:p>
        </w:tc>
        <w:tc>
          <w:tcPr>
            <w:tcW w:w="1467" w:type="dxa"/>
          </w:tcPr>
          <w:p w:rsidR="00521AA7" w:rsidRPr="00B138F3" w:rsidRDefault="00521AA7" w:rsidP="00521AA7">
            <w:pPr>
              <w:widowControl w:val="0"/>
              <w:jc w:val="center"/>
              <w:rPr>
                <w:rFonts w:ascii="GHEA Grapalat" w:hAnsi="GHEA Grapalat"/>
                <w:sz w:val="16"/>
                <w:szCs w:val="16"/>
              </w:rPr>
            </w:pPr>
            <w:r w:rsidRPr="0066659F">
              <w:rPr>
                <w:rFonts w:ascii="GHEA Grapalat" w:hAnsi="GHEA Grapalat"/>
                <w:sz w:val="16"/>
                <w:szCs w:val="16"/>
              </w:rPr>
              <w:t xml:space="preserve">Полотенце бумажное двухслойное, состав: целлюлоза, срок годности: неограничен, длина цилиндра не менее 21 см, ширина листа не </w:t>
            </w:r>
            <w:r w:rsidRPr="0066659F">
              <w:rPr>
                <w:rFonts w:ascii="GHEA Grapalat" w:hAnsi="GHEA Grapalat"/>
                <w:sz w:val="16"/>
                <w:szCs w:val="16"/>
              </w:rPr>
              <w:lastRenderedPageBreak/>
              <w:t>менее 11 см, вес не менее 340 грамм, будет рассчитываться только вес использованной бумаги + - 3%, длина не менее 40 метров, упаковка</w:t>
            </w:r>
          </w:p>
        </w:tc>
        <w:tc>
          <w:tcPr>
            <w:tcW w:w="1085" w:type="dxa"/>
          </w:tcPr>
          <w:p w:rsidR="00521AA7" w:rsidRPr="00B138F3" w:rsidRDefault="00521AA7" w:rsidP="00521AA7">
            <w:pPr>
              <w:widowControl w:val="0"/>
              <w:jc w:val="center"/>
              <w:rPr>
                <w:rFonts w:ascii="GHEA Grapalat" w:hAnsi="GHEA Grapalat"/>
                <w:sz w:val="16"/>
                <w:szCs w:val="16"/>
              </w:rPr>
            </w:pPr>
          </w:p>
        </w:tc>
        <w:tc>
          <w:tcPr>
            <w:tcW w:w="1559" w:type="dxa"/>
          </w:tcPr>
          <w:p w:rsidR="00521AA7" w:rsidRPr="00B138F3" w:rsidRDefault="00521AA7" w:rsidP="00521AA7">
            <w:pPr>
              <w:widowControl w:val="0"/>
              <w:jc w:val="center"/>
              <w:rPr>
                <w:rFonts w:ascii="GHEA Grapalat" w:hAnsi="GHEA Grapalat"/>
                <w:sz w:val="16"/>
                <w:szCs w:val="16"/>
              </w:rPr>
            </w:pPr>
          </w:p>
        </w:tc>
        <w:tc>
          <w:tcPr>
            <w:tcW w:w="1134" w:type="dxa"/>
          </w:tcPr>
          <w:p w:rsidR="00521AA7" w:rsidRPr="00B138F3" w:rsidRDefault="00521AA7" w:rsidP="00521AA7">
            <w:pPr>
              <w:widowControl w:val="0"/>
              <w:jc w:val="center"/>
              <w:rPr>
                <w:rFonts w:ascii="GHEA Grapalat" w:hAnsi="GHEA Grapalat"/>
                <w:sz w:val="16"/>
                <w:szCs w:val="16"/>
              </w:rPr>
            </w:pPr>
          </w:p>
        </w:tc>
        <w:tc>
          <w:tcPr>
            <w:tcW w:w="850" w:type="dxa"/>
          </w:tcPr>
          <w:p w:rsidR="00521AA7" w:rsidRPr="00B138F3" w:rsidRDefault="00521AA7" w:rsidP="00521AA7">
            <w:pPr>
              <w:widowControl w:val="0"/>
              <w:jc w:val="center"/>
              <w:rPr>
                <w:rFonts w:ascii="GHEA Grapalat" w:hAnsi="GHEA Grapalat"/>
                <w:sz w:val="16"/>
                <w:szCs w:val="16"/>
              </w:rPr>
            </w:pPr>
          </w:p>
        </w:tc>
        <w:tc>
          <w:tcPr>
            <w:tcW w:w="709" w:type="dxa"/>
          </w:tcPr>
          <w:p w:rsidR="00521AA7" w:rsidRPr="00B138F3" w:rsidRDefault="00521AA7" w:rsidP="00521AA7">
            <w:pPr>
              <w:widowControl w:val="0"/>
              <w:jc w:val="center"/>
              <w:rPr>
                <w:rFonts w:ascii="GHEA Grapalat" w:hAnsi="GHEA Grapalat"/>
                <w:sz w:val="16"/>
                <w:szCs w:val="16"/>
              </w:rPr>
            </w:pPr>
          </w:p>
        </w:tc>
        <w:tc>
          <w:tcPr>
            <w:tcW w:w="1158" w:type="dxa"/>
          </w:tcPr>
          <w:p w:rsidR="00521AA7" w:rsidRPr="00B138F3" w:rsidRDefault="00521AA7" w:rsidP="00521AA7">
            <w:pPr>
              <w:widowControl w:val="0"/>
              <w:jc w:val="center"/>
              <w:rPr>
                <w:rFonts w:ascii="GHEA Grapalat" w:hAnsi="GHEA Grapalat"/>
                <w:sz w:val="16"/>
                <w:szCs w:val="16"/>
              </w:rPr>
            </w:pPr>
          </w:p>
        </w:tc>
        <w:tc>
          <w:tcPr>
            <w:tcW w:w="947" w:type="dxa"/>
          </w:tcPr>
          <w:p w:rsidR="00521AA7" w:rsidRPr="00B138F3" w:rsidRDefault="00521AA7" w:rsidP="00521AA7">
            <w:pPr>
              <w:widowControl w:val="0"/>
              <w:jc w:val="center"/>
              <w:rPr>
                <w:rFonts w:ascii="GHEA Grapalat" w:hAnsi="GHEA Grapalat"/>
                <w:sz w:val="16"/>
                <w:szCs w:val="16"/>
              </w:rPr>
            </w:pPr>
          </w:p>
        </w:tc>
      </w:tr>
      <w:tr w:rsidR="00521AA7" w:rsidRPr="00B138F3" w:rsidTr="00C9656F">
        <w:trPr>
          <w:trHeight w:val="246"/>
          <w:jc w:val="center"/>
        </w:trPr>
        <w:tc>
          <w:tcPr>
            <w:tcW w:w="1242" w:type="dxa"/>
          </w:tcPr>
          <w:p w:rsidR="00521AA7" w:rsidRPr="0066659F" w:rsidRDefault="00521AA7" w:rsidP="00521AA7">
            <w:pPr>
              <w:widowControl w:val="0"/>
              <w:jc w:val="center"/>
              <w:rPr>
                <w:rFonts w:ascii="GHEA Grapalat" w:hAnsi="GHEA Grapalat"/>
                <w:sz w:val="16"/>
                <w:szCs w:val="16"/>
                <w:lang w:val="en-US"/>
              </w:rPr>
            </w:pPr>
            <w:r>
              <w:rPr>
                <w:rFonts w:ascii="GHEA Grapalat" w:hAnsi="GHEA Grapalat"/>
                <w:sz w:val="16"/>
                <w:szCs w:val="16"/>
                <w:lang w:val="en-US"/>
              </w:rPr>
              <w:lastRenderedPageBreak/>
              <w:t>2</w:t>
            </w:r>
          </w:p>
        </w:tc>
        <w:tc>
          <w:tcPr>
            <w:tcW w:w="2715" w:type="dxa"/>
            <w:vAlign w:val="center"/>
          </w:tcPr>
          <w:p w:rsidR="00521AA7" w:rsidRPr="007A02DB" w:rsidRDefault="00521AA7" w:rsidP="00521AA7">
            <w:pPr>
              <w:jc w:val="center"/>
              <w:rPr>
                <w:rFonts w:ascii="GHEA Grapalat" w:hAnsi="GHEA Grapalat"/>
                <w:sz w:val="16"/>
                <w:szCs w:val="16"/>
              </w:rPr>
            </w:pPr>
            <w:r w:rsidRPr="007A02DB">
              <w:rPr>
                <w:rFonts w:ascii="GHEA Grapalat" w:hAnsi="GHEA Grapalat"/>
                <w:sz w:val="16"/>
                <w:szCs w:val="16"/>
              </w:rPr>
              <w:t>19641000</w:t>
            </w:r>
          </w:p>
        </w:tc>
        <w:tc>
          <w:tcPr>
            <w:tcW w:w="1559" w:type="dxa"/>
          </w:tcPr>
          <w:p w:rsidR="00521AA7" w:rsidRPr="00521AA7" w:rsidRDefault="00521AA7" w:rsidP="00521AA7">
            <w:pPr>
              <w:widowControl w:val="0"/>
              <w:jc w:val="center"/>
              <w:rPr>
                <w:rFonts w:ascii="GHEA Grapalat" w:hAnsi="GHEA Grapalat"/>
                <w:sz w:val="16"/>
                <w:szCs w:val="16"/>
              </w:rPr>
            </w:pPr>
            <w:r w:rsidRPr="00521AA7">
              <w:rPr>
                <w:rFonts w:ascii="GHEA Grapalat" w:hAnsi="GHEA Grapalat"/>
                <w:sz w:val="16"/>
                <w:szCs w:val="16"/>
              </w:rPr>
              <w:t>полиэтиленовый пакет</w:t>
            </w:r>
          </w:p>
        </w:tc>
        <w:tc>
          <w:tcPr>
            <w:tcW w:w="1925" w:type="dxa"/>
          </w:tcPr>
          <w:p w:rsidR="00521AA7" w:rsidRPr="0066659F" w:rsidRDefault="00521AA7" w:rsidP="00521AA7">
            <w:pPr>
              <w:widowControl w:val="0"/>
              <w:jc w:val="center"/>
              <w:rPr>
                <w:rFonts w:ascii="GHEA Grapalat" w:hAnsi="GHEA Grapalat"/>
                <w:sz w:val="16"/>
                <w:szCs w:val="16"/>
              </w:rPr>
            </w:pPr>
          </w:p>
        </w:tc>
        <w:tc>
          <w:tcPr>
            <w:tcW w:w="1467" w:type="dxa"/>
          </w:tcPr>
          <w:p w:rsidR="00521AA7" w:rsidRPr="0066659F" w:rsidRDefault="00521AA7" w:rsidP="00521AA7">
            <w:pPr>
              <w:widowControl w:val="0"/>
              <w:jc w:val="center"/>
              <w:rPr>
                <w:rFonts w:ascii="GHEA Grapalat" w:hAnsi="GHEA Grapalat"/>
                <w:sz w:val="16"/>
                <w:szCs w:val="16"/>
              </w:rPr>
            </w:pPr>
            <w:r w:rsidRPr="00521AA7">
              <w:rPr>
                <w:rFonts w:ascii="GHEA Grapalat" w:hAnsi="GHEA Grapalat"/>
                <w:sz w:val="16"/>
                <w:szCs w:val="16"/>
              </w:rPr>
              <w:t>Мешок полиэтиленовый вместимостью 30 литров (желтый или красный по желанию заказчика) для опасных отходов, на стретч-ленте, толщиной не менее 20 мкм, с упаковкой, упаковка 15-20 шт.</w:t>
            </w:r>
          </w:p>
        </w:tc>
        <w:tc>
          <w:tcPr>
            <w:tcW w:w="1085" w:type="dxa"/>
          </w:tcPr>
          <w:p w:rsidR="00521AA7" w:rsidRPr="00B138F3" w:rsidRDefault="00521AA7" w:rsidP="00521AA7">
            <w:pPr>
              <w:widowControl w:val="0"/>
              <w:jc w:val="center"/>
              <w:rPr>
                <w:rFonts w:ascii="GHEA Grapalat" w:hAnsi="GHEA Grapalat"/>
                <w:sz w:val="16"/>
                <w:szCs w:val="16"/>
              </w:rPr>
            </w:pPr>
          </w:p>
        </w:tc>
        <w:tc>
          <w:tcPr>
            <w:tcW w:w="1559" w:type="dxa"/>
          </w:tcPr>
          <w:p w:rsidR="00521AA7" w:rsidRPr="00B138F3" w:rsidRDefault="00521AA7" w:rsidP="00521AA7">
            <w:pPr>
              <w:widowControl w:val="0"/>
              <w:jc w:val="center"/>
              <w:rPr>
                <w:rFonts w:ascii="GHEA Grapalat" w:hAnsi="GHEA Grapalat"/>
                <w:sz w:val="16"/>
                <w:szCs w:val="16"/>
              </w:rPr>
            </w:pPr>
          </w:p>
        </w:tc>
        <w:tc>
          <w:tcPr>
            <w:tcW w:w="1134" w:type="dxa"/>
          </w:tcPr>
          <w:p w:rsidR="00521AA7" w:rsidRPr="00B138F3" w:rsidRDefault="00521AA7" w:rsidP="00521AA7">
            <w:pPr>
              <w:widowControl w:val="0"/>
              <w:jc w:val="center"/>
              <w:rPr>
                <w:rFonts w:ascii="GHEA Grapalat" w:hAnsi="GHEA Grapalat"/>
                <w:sz w:val="16"/>
                <w:szCs w:val="16"/>
              </w:rPr>
            </w:pPr>
          </w:p>
        </w:tc>
        <w:tc>
          <w:tcPr>
            <w:tcW w:w="850" w:type="dxa"/>
          </w:tcPr>
          <w:p w:rsidR="00521AA7" w:rsidRPr="00B138F3" w:rsidRDefault="00521AA7" w:rsidP="00521AA7">
            <w:pPr>
              <w:widowControl w:val="0"/>
              <w:jc w:val="center"/>
              <w:rPr>
                <w:rFonts w:ascii="GHEA Grapalat" w:hAnsi="GHEA Grapalat"/>
                <w:sz w:val="16"/>
                <w:szCs w:val="16"/>
              </w:rPr>
            </w:pPr>
          </w:p>
        </w:tc>
        <w:tc>
          <w:tcPr>
            <w:tcW w:w="709" w:type="dxa"/>
          </w:tcPr>
          <w:p w:rsidR="00521AA7" w:rsidRPr="00B138F3" w:rsidRDefault="00521AA7" w:rsidP="00521AA7">
            <w:pPr>
              <w:widowControl w:val="0"/>
              <w:jc w:val="center"/>
              <w:rPr>
                <w:rFonts w:ascii="GHEA Grapalat" w:hAnsi="GHEA Grapalat"/>
                <w:sz w:val="16"/>
                <w:szCs w:val="16"/>
              </w:rPr>
            </w:pPr>
          </w:p>
        </w:tc>
        <w:tc>
          <w:tcPr>
            <w:tcW w:w="1158" w:type="dxa"/>
          </w:tcPr>
          <w:p w:rsidR="00521AA7" w:rsidRPr="00B138F3" w:rsidRDefault="00521AA7" w:rsidP="00521AA7">
            <w:pPr>
              <w:widowControl w:val="0"/>
              <w:jc w:val="center"/>
              <w:rPr>
                <w:rFonts w:ascii="GHEA Grapalat" w:hAnsi="GHEA Grapalat"/>
                <w:sz w:val="16"/>
                <w:szCs w:val="16"/>
              </w:rPr>
            </w:pPr>
          </w:p>
        </w:tc>
        <w:tc>
          <w:tcPr>
            <w:tcW w:w="947" w:type="dxa"/>
          </w:tcPr>
          <w:p w:rsidR="00521AA7" w:rsidRPr="00B138F3" w:rsidRDefault="00521AA7" w:rsidP="00521AA7">
            <w:pPr>
              <w:widowControl w:val="0"/>
              <w:jc w:val="center"/>
              <w:rPr>
                <w:rFonts w:ascii="GHEA Grapalat" w:hAnsi="GHEA Grapalat"/>
                <w:sz w:val="16"/>
                <w:szCs w:val="16"/>
              </w:rPr>
            </w:pPr>
          </w:p>
        </w:tc>
      </w:tr>
      <w:tr w:rsidR="00521AA7" w:rsidRPr="00B138F3" w:rsidTr="00C9656F">
        <w:trPr>
          <w:trHeight w:val="246"/>
          <w:jc w:val="center"/>
        </w:trPr>
        <w:tc>
          <w:tcPr>
            <w:tcW w:w="1242" w:type="dxa"/>
          </w:tcPr>
          <w:p w:rsidR="00521AA7" w:rsidRPr="0066659F" w:rsidRDefault="00521AA7" w:rsidP="00521AA7">
            <w:pPr>
              <w:widowControl w:val="0"/>
              <w:jc w:val="center"/>
              <w:rPr>
                <w:rFonts w:ascii="GHEA Grapalat" w:hAnsi="GHEA Grapalat"/>
                <w:sz w:val="16"/>
                <w:szCs w:val="16"/>
                <w:lang w:val="en-US"/>
              </w:rPr>
            </w:pPr>
            <w:r>
              <w:rPr>
                <w:rFonts w:ascii="GHEA Grapalat" w:hAnsi="GHEA Grapalat"/>
                <w:sz w:val="16"/>
                <w:szCs w:val="16"/>
                <w:lang w:val="en-US"/>
              </w:rPr>
              <w:t>3</w:t>
            </w:r>
          </w:p>
        </w:tc>
        <w:tc>
          <w:tcPr>
            <w:tcW w:w="2715" w:type="dxa"/>
            <w:vAlign w:val="center"/>
          </w:tcPr>
          <w:p w:rsidR="00521AA7" w:rsidRPr="007A02DB" w:rsidRDefault="00521AA7" w:rsidP="00521AA7">
            <w:pPr>
              <w:jc w:val="center"/>
              <w:rPr>
                <w:rFonts w:ascii="GHEA Grapalat" w:hAnsi="GHEA Grapalat"/>
                <w:sz w:val="16"/>
                <w:szCs w:val="16"/>
              </w:rPr>
            </w:pPr>
            <w:r w:rsidRPr="007A02DB">
              <w:rPr>
                <w:rFonts w:ascii="GHEA Grapalat" w:hAnsi="GHEA Grapalat"/>
                <w:sz w:val="16"/>
                <w:szCs w:val="16"/>
              </w:rPr>
              <w:t>19641000</w:t>
            </w:r>
          </w:p>
        </w:tc>
        <w:tc>
          <w:tcPr>
            <w:tcW w:w="1559" w:type="dxa"/>
          </w:tcPr>
          <w:p w:rsidR="00521AA7" w:rsidRPr="00521AA7" w:rsidRDefault="00521AA7" w:rsidP="00521AA7">
            <w:pPr>
              <w:widowControl w:val="0"/>
              <w:jc w:val="center"/>
              <w:rPr>
                <w:rFonts w:ascii="GHEA Grapalat" w:hAnsi="GHEA Grapalat"/>
                <w:sz w:val="16"/>
                <w:szCs w:val="16"/>
              </w:rPr>
            </w:pPr>
            <w:r w:rsidRPr="00521AA7">
              <w:rPr>
                <w:rFonts w:ascii="GHEA Grapalat" w:hAnsi="GHEA Grapalat"/>
                <w:sz w:val="16"/>
                <w:szCs w:val="16"/>
              </w:rPr>
              <w:t>полиэтиленовый пакет</w:t>
            </w:r>
          </w:p>
        </w:tc>
        <w:tc>
          <w:tcPr>
            <w:tcW w:w="1925" w:type="dxa"/>
          </w:tcPr>
          <w:p w:rsidR="00521AA7" w:rsidRPr="0066659F" w:rsidRDefault="00521AA7" w:rsidP="00521AA7">
            <w:pPr>
              <w:widowControl w:val="0"/>
              <w:jc w:val="center"/>
              <w:rPr>
                <w:rFonts w:ascii="GHEA Grapalat" w:hAnsi="GHEA Grapalat"/>
                <w:sz w:val="16"/>
                <w:szCs w:val="16"/>
              </w:rPr>
            </w:pPr>
          </w:p>
        </w:tc>
        <w:tc>
          <w:tcPr>
            <w:tcW w:w="1467" w:type="dxa"/>
          </w:tcPr>
          <w:p w:rsidR="00521AA7" w:rsidRPr="0066659F" w:rsidRDefault="00521AA7" w:rsidP="00521AA7">
            <w:pPr>
              <w:widowControl w:val="0"/>
              <w:jc w:val="center"/>
              <w:rPr>
                <w:rFonts w:ascii="GHEA Grapalat" w:hAnsi="GHEA Grapalat"/>
                <w:sz w:val="16"/>
                <w:szCs w:val="16"/>
              </w:rPr>
            </w:pPr>
            <w:r w:rsidRPr="00521AA7">
              <w:rPr>
                <w:rFonts w:ascii="GHEA Grapalat" w:hAnsi="GHEA Grapalat"/>
                <w:sz w:val="16"/>
                <w:szCs w:val="16"/>
              </w:rPr>
              <w:t>для опасных отходов, вместимостью 120 литров, не менее 20 мкм, в упаковке 10-15 штук, цвет по согласованию с заказчиком</w:t>
            </w:r>
          </w:p>
        </w:tc>
        <w:tc>
          <w:tcPr>
            <w:tcW w:w="1085" w:type="dxa"/>
          </w:tcPr>
          <w:p w:rsidR="00521AA7" w:rsidRPr="00B138F3" w:rsidRDefault="00521AA7" w:rsidP="00521AA7">
            <w:pPr>
              <w:widowControl w:val="0"/>
              <w:jc w:val="center"/>
              <w:rPr>
                <w:rFonts w:ascii="GHEA Grapalat" w:hAnsi="GHEA Grapalat"/>
                <w:sz w:val="16"/>
                <w:szCs w:val="16"/>
              </w:rPr>
            </w:pPr>
          </w:p>
        </w:tc>
        <w:tc>
          <w:tcPr>
            <w:tcW w:w="1559" w:type="dxa"/>
          </w:tcPr>
          <w:p w:rsidR="00521AA7" w:rsidRPr="00B138F3" w:rsidRDefault="00521AA7" w:rsidP="00521AA7">
            <w:pPr>
              <w:widowControl w:val="0"/>
              <w:jc w:val="center"/>
              <w:rPr>
                <w:rFonts w:ascii="GHEA Grapalat" w:hAnsi="GHEA Grapalat"/>
                <w:sz w:val="16"/>
                <w:szCs w:val="16"/>
              </w:rPr>
            </w:pPr>
          </w:p>
        </w:tc>
        <w:tc>
          <w:tcPr>
            <w:tcW w:w="1134" w:type="dxa"/>
          </w:tcPr>
          <w:p w:rsidR="00521AA7" w:rsidRPr="00B138F3" w:rsidRDefault="00521AA7" w:rsidP="00521AA7">
            <w:pPr>
              <w:widowControl w:val="0"/>
              <w:jc w:val="center"/>
              <w:rPr>
                <w:rFonts w:ascii="GHEA Grapalat" w:hAnsi="GHEA Grapalat"/>
                <w:sz w:val="16"/>
                <w:szCs w:val="16"/>
              </w:rPr>
            </w:pPr>
          </w:p>
        </w:tc>
        <w:tc>
          <w:tcPr>
            <w:tcW w:w="850" w:type="dxa"/>
          </w:tcPr>
          <w:p w:rsidR="00521AA7" w:rsidRPr="00B138F3" w:rsidRDefault="00521AA7" w:rsidP="00521AA7">
            <w:pPr>
              <w:widowControl w:val="0"/>
              <w:jc w:val="center"/>
              <w:rPr>
                <w:rFonts w:ascii="GHEA Grapalat" w:hAnsi="GHEA Grapalat"/>
                <w:sz w:val="16"/>
                <w:szCs w:val="16"/>
              </w:rPr>
            </w:pPr>
          </w:p>
        </w:tc>
        <w:tc>
          <w:tcPr>
            <w:tcW w:w="709" w:type="dxa"/>
          </w:tcPr>
          <w:p w:rsidR="00521AA7" w:rsidRPr="00B138F3" w:rsidRDefault="00521AA7" w:rsidP="00521AA7">
            <w:pPr>
              <w:widowControl w:val="0"/>
              <w:jc w:val="center"/>
              <w:rPr>
                <w:rFonts w:ascii="GHEA Grapalat" w:hAnsi="GHEA Grapalat"/>
                <w:sz w:val="16"/>
                <w:szCs w:val="16"/>
              </w:rPr>
            </w:pPr>
          </w:p>
        </w:tc>
        <w:tc>
          <w:tcPr>
            <w:tcW w:w="1158" w:type="dxa"/>
          </w:tcPr>
          <w:p w:rsidR="00521AA7" w:rsidRPr="00B138F3" w:rsidRDefault="00521AA7" w:rsidP="00521AA7">
            <w:pPr>
              <w:widowControl w:val="0"/>
              <w:jc w:val="center"/>
              <w:rPr>
                <w:rFonts w:ascii="GHEA Grapalat" w:hAnsi="GHEA Grapalat"/>
                <w:sz w:val="16"/>
                <w:szCs w:val="16"/>
              </w:rPr>
            </w:pPr>
          </w:p>
        </w:tc>
        <w:tc>
          <w:tcPr>
            <w:tcW w:w="947" w:type="dxa"/>
          </w:tcPr>
          <w:p w:rsidR="00521AA7" w:rsidRPr="00B138F3" w:rsidRDefault="00521AA7" w:rsidP="00521AA7">
            <w:pPr>
              <w:widowControl w:val="0"/>
              <w:jc w:val="center"/>
              <w:rPr>
                <w:rFonts w:ascii="GHEA Grapalat" w:hAnsi="GHEA Grapalat"/>
                <w:sz w:val="16"/>
                <w:szCs w:val="16"/>
              </w:rPr>
            </w:pPr>
          </w:p>
        </w:tc>
      </w:tr>
      <w:tr w:rsidR="00521AA7" w:rsidRPr="00B138F3" w:rsidTr="00C9656F">
        <w:trPr>
          <w:trHeight w:val="246"/>
          <w:jc w:val="center"/>
        </w:trPr>
        <w:tc>
          <w:tcPr>
            <w:tcW w:w="1242" w:type="dxa"/>
          </w:tcPr>
          <w:p w:rsidR="00521AA7" w:rsidRDefault="00521AA7" w:rsidP="00521AA7">
            <w:pPr>
              <w:widowControl w:val="0"/>
              <w:jc w:val="center"/>
              <w:rPr>
                <w:rFonts w:ascii="GHEA Grapalat" w:hAnsi="GHEA Grapalat"/>
                <w:sz w:val="16"/>
                <w:szCs w:val="16"/>
                <w:lang w:val="en-US"/>
              </w:rPr>
            </w:pPr>
            <w:r>
              <w:rPr>
                <w:rFonts w:ascii="GHEA Grapalat" w:hAnsi="GHEA Grapalat"/>
                <w:sz w:val="16"/>
                <w:szCs w:val="16"/>
                <w:lang w:val="en-US"/>
              </w:rPr>
              <w:t>4</w:t>
            </w:r>
          </w:p>
        </w:tc>
        <w:tc>
          <w:tcPr>
            <w:tcW w:w="2715" w:type="dxa"/>
            <w:vAlign w:val="center"/>
          </w:tcPr>
          <w:p w:rsidR="00521AA7" w:rsidRPr="00A73B90" w:rsidRDefault="00521AA7" w:rsidP="00521AA7">
            <w:pPr>
              <w:jc w:val="center"/>
              <w:rPr>
                <w:rFonts w:ascii="GHEA Grapalat" w:hAnsi="GHEA Grapalat"/>
                <w:sz w:val="16"/>
                <w:szCs w:val="16"/>
                <w:lang w:val="hy-AM"/>
              </w:rPr>
            </w:pPr>
            <w:r w:rsidRPr="00A73B90">
              <w:rPr>
                <w:rFonts w:ascii="GHEA Grapalat" w:hAnsi="GHEA Grapalat"/>
                <w:sz w:val="16"/>
                <w:szCs w:val="16"/>
                <w:lang w:val="hy-AM"/>
              </w:rPr>
              <w:t>24451141</w:t>
            </w:r>
          </w:p>
        </w:tc>
        <w:tc>
          <w:tcPr>
            <w:tcW w:w="1559" w:type="dxa"/>
          </w:tcPr>
          <w:p w:rsidR="00521AA7" w:rsidRPr="00521AA7" w:rsidRDefault="00521AA7" w:rsidP="00521AA7">
            <w:pPr>
              <w:widowControl w:val="0"/>
              <w:jc w:val="center"/>
              <w:rPr>
                <w:rFonts w:ascii="GHEA Grapalat" w:hAnsi="GHEA Grapalat"/>
                <w:sz w:val="16"/>
                <w:szCs w:val="16"/>
              </w:rPr>
            </w:pPr>
            <w:r w:rsidRPr="00521AA7">
              <w:rPr>
                <w:rFonts w:ascii="GHEA Grapalat" w:hAnsi="GHEA Grapalat"/>
                <w:sz w:val="16"/>
                <w:szCs w:val="16"/>
              </w:rPr>
              <w:t>дезинфицирующие средства</w:t>
            </w:r>
          </w:p>
        </w:tc>
        <w:tc>
          <w:tcPr>
            <w:tcW w:w="1925" w:type="dxa"/>
          </w:tcPr>
          <w:p w:rsidR="00521AA7" w:rsidRPr="0066659F" w:rsidRDefault="00521AA7" w:rsidP="00521AA7">
            <w:pPr>
              <w:widowControl w:val="0"/>
              <w:jc w:val="center"/>
              <w:rPr>
                <w:rFonts w:ascii="GHEA Grapalat" w:hAnsi="GHEA Grapalat"/>
                <w:sz w:val="16"/>
                <w:szCs w:val="16"/>
              </w:rPr>
            </w:pPr>
          </w:p>
        </w:tc>
        <w:tc>
          <w:tcPr>
            <w:tcW w:w="1467" w:type="dxa"/>
          </w:tcPr>
          <w:p w:rsidR="00521AA7" w:rsidRPr="00521AA7" w:rsidRDefault="00521AA7" w:rsidP="00521AA7">
            <w:pPr>
              <w:widowControl w:val="0"/>
              <w:jc w:val="center"/>
              <w:rPr>
                <w:rFonts w:ascii="GHEA Grapalat" w:hAnsi="GHEA Grapalat"/>
                <w:sz w:val="16"/>
                <w:szCs w:val="16"/>
              </w:rPr>
            </w:pPr>
            <w:r w:rsidRPr="00521AA7">
              <w:rPr>
                <w:rFonts w:ascii="GHEA Grapalat" w:hAnsi="GHEA Grapalat"/>
                <w:sz w:val="16"/>
                <w:szCs w:val="16"/>
              </w:rPr>
              <w:t>Кожный антисептический гель – должен быть липким, желеобразным.</w:t>
            </w:r>
          </w:p>
          <w:p w:rsidR="00521AA7" w:rsidRPr="00521AA7" w:rsidRDefault="00521AA7" w:rsidP="00521AA7">
            <w:pPr>
              <w:widowControl w:val="0"/>
              <w:jc w:val="center"/>
              <w:rPr>
                <w:rFonts w:ascii="GHEA Grapalat" w:hAnsi="GHEA Grapalat"/>
                <w:sz w:val="16"/>
                <w:szCs w:val="16"/>
              </w:rPr>
            </w:pPr>
            <w:r w:rsidRPr="00521AA7">
              <w:rPr>
                <w:rFonts w:ascii="GHEA Grapalat" w:hAnsi="GHEA Grapalat"/>
                <w:sz w:val="16"/>
                <w:szCs w:val="16"/>
              </w:rPr>
              <w:t xml:space="preserve">Должен содержать не менее 70% </w:t>
            </w:r>
            <w:r w:rsidRPr="00521AA7">
              <w:rPr>
                <w:rFonts w:ascii="GHEA Grapalat" w:hAnsi="GHEA Grapalat"/>
                <w:sz w:val="16"/>
                <w:szCs w:val="16"/>
              </w:rPr>
              <w:lastRenderedPageBreak/>
              <w:t>этилового или изопропилового спирта, смягчающий и увлажняющий компонент для рук, желательно с витамином Е (Е). Не имеет резких аллергических запахов. ПН должен быть основным. Не прилипать к рукам при использовании.</w:t>
            </w:r>
          </w:p>
          <w:p w:rsidR="00521AA7" w:rsidRPr="00521AA7" w:rsidRDefault="00521AA7" w:rsidP="00521AA7">
            <w:pPr>
              <w:widowControl w:val="0"/>
              <w:jc w:val="center"/>
              <w:rPr>
                <w:rFonts w:ascii="GHEA Grapalat" w:hAnsi="GHEA Grapalat"/>
                <w:sz w:val="16"/>
                <w:szCs w:val="16"/>
              </w:rPr>
            </w:pPr>
            <w:r w:rsidRPr="00521AA7">
              <w:rPr>
                <w:rFonts w:ascii="GHEA Grapalat" w:hAnsi="GHEA Grapalat"/>
                <w:sz w:val="16"/>
                <w:szCs w:val="16"/>
              </w:rPr>
              <w:t xml:space="preserve"> Должна проявлять антимикробную активность, в том числе возбудители туберкулеза (тестировано на M. terrae և M. avium) և внутрибольничные инфекции, патогенные грибы և вирусы, включая гепатит В, ВИЧ, вирусы герпеса, аденовирусы, поливирусы, ротавирусы, коронавирусы, норовирусы, вирусы гриппа , в том числе A H5N1 և A H1N1).</w:t>
            </w:r>
          </w:p>
          <w:p w:rsidR="00521AA7" w:rsidRPr="00521AA7" w:rsidRDefault="00521AA7" w:rsidP="00521AA7">
            <w:pPr>
              <w:widowControl w:val="0"/>
              <w:jc w:val="center"/>
              <w:rPr>
                <w:rFonts w:ascii="GHEA Grapalat" w:hAnsi="GHEA Grapalat"/>
                <w:sz w:val="16"/>
                <w:szCs w:val="16"/>
              </w:rPr>
            </w:pPr>
            <w:r w:rsidRPr="00521AA7">
              <w:rPr>
                <w:rFonts w:ascii="GHEA Grapalat" w:hAnsi="GHEA Grapalat"/>
                <w:sz w:val="16"/>
                <w:szCs w:val="16"/>
              </w:rPr>
              <w:t xml:space="preserve">Контейнер 1000 </w:t>
            </w:r>
            <w:r w:rsidRPr="00521AA7">
              <w:rPr>
                <w:rFonts w:ascii="GHEA Grapalat" w:hAnsi="GHEA Grapalat"/>
                <w:sz w:val="16"/>
                <w:szCs w:val="16"/>
              </w:rPr>
              <w:lastRenderedPageBreak/>
              <w:t>мл с помпой.</w:t>
            </w:r>
          </w:p>
          <w:p w:rsidR="00521AA7" w:rsidRPr="00521AA7" w:rsidRDefault="00521AA7" w:rsidP="00521AA7">
            <w:pPr>
              <w:widowControl w:val="0"/>
              <w:jc w:val="center"/>
              <w:rPr>
                <w:rFonts w:ascii="GHEA Grapalat" w:hAnsi="GHEA Grapalat"/>
                <w:sz w:val="16"/>
                <w:szCs w:val="16"/>
              </w:rPr>
            </w:pPr>
            <w:r w:rsidRPr="00521AA7">
              <w:rPr>
                <w:rFonts w:ascii="GHEA Grapalat" w:hAnsi="GHEA Grapalat"/>
                <w:sz w:val="16"/>
                <w:szCs w:val="16"/>
              </w:rPr>
              <w:t>Срок годности: не менее 4 лет.</w:t>
            </w:r>
          </w:p>
          <w:p w:rsidR="00521AA7" w:rsidRPr="00521AA7" w:rsidRDefault="00521AA7" w:rsidP="00521AA7">
            <w:pPr>
              <w:widowControl w:val="0"/>
              <w:jc w:val="center"/>
              <w:rPr>
                <w:rFonts w:ascii="GHEA Grapalat" w:hAnsi="GHEA Grapalat"/>
                <w:sz w:val="16"/>
                <w:szCs w:val="16"/>
              </w:rPr>
            </w:pPr>
            <w:r w:rsidRPr="00521AA7">
              <w:rPr>
                <w:rFonts w:ascii="GHEA Grapalat" w:hAnsi="GHEA Grapalat"/>
                <w:sz w:val="16"/>
                <w:szCs w:val="16"/>
              </w:rPr>
              <w:t>2/3 срока хранения обязательны при поставке.</w:t>
            </w:r>
          </w:p>
          <w:p w:rsidR="00521AA7" w:rsidRPr="00B138F3" w:rsidRDefault="00521AA7" w:rsidP="00521AA7">
            <w:pPr>
              <w:widowControl w:val="0"/>
              <w:jc w:val="center"/>
              <w:rPr>
                <w:rFonts w:ascii="GHEA Grapalat" w:hAnsi="GHEA Grapalat"/>
                <w:sz w:val="16"/>
                <w:szCs w:val="16"/>
              </w:rPr>
            </w:pPr>
            <w:r w:rsidRPr="00521AA7">
              <w:rPr>
                <w:rFonts w:ascii="GHEA Grapalat" w:hAnsi="GHEA Grapalat"/>
                <w:sz w:val="16"/>
                <w:szCs w:val="16"/>
              </w:rPr>
              <w:t>Товар должен иметь сертификат качества, инструкцию по контролю качества по применению дезинфицирующего средства, утвержденную приказом министра здравоохранения РА.</w:t>
            </w:r>
          </w:p>
        </w:tc>
        <w:tc>
          <w:tcPr>
            <w:tcW w:w="1085" w:type="dxa"/>
          </w:tcPr>
          <w:p w:rsidR="00521AA7" w:rsidRPr="00B138F3" w:rsidRDefault="00521AA7" w:rsidP="00521AA7">
            <w:pPr>
              <w:widowControl w:val="0"/>
              <w:jc w:val="center"/>
              <w:rPr>
                <w:rFonts w:ascii="GHEA Grapalat" w:hAnsi="GHEA Grapalat"/>
                <w:sz w:val="16"/>
                <w:szCs w:val="16"/>
              </w:rPr>
            </w:pPr>
          </w:p>
        </w:tc>
        <w:tc>
          <w:tcPr>
            <w:tcW w:w="1559" w:type="dxa"/>
          </w:tcPr>
          <w:p w:rsidR="00521AA7" w:rsidRPr="00B138F3" w:rsidRDefault="00521AA7" w:rsidP="00521AA7">
            <w:pPr>
              <w:widowControl w:val="0"/>
              <w:jc w:val="center"/>
              <w:rPr>
                <w:rFonts w:ascii="GHEA Grapalat" w:hAnsi="GHEA Grapalat"/>
                <w:sz w:val="16"/>
                <w:szCs w:val="16"/>
              </w:rPr>
            </w:pPr>
          </w:p>
        </w:tc>
        <w:tc>
          <w:tcPr>
            <w:tcW w:w="1134" w:type="dxa"/>
          </w:tcPr>
          <w:p w:rsidR="00521AA7" w:rsidRPr="00B138F3" w:rsidRDefault="00521AA7" w:rsidP="00521AA7">
            <w:pPr>
              <w:widowControl w:val="0"/>
              <w:jc w:val="center"/>
              <w:rPr>
                <w:rFonts w:ascii="GHEA Grapalat" w:hAnsi="GHEA Grapalat"/>
                <w:sz w:val="16"/>
                <w:szCs w:val="16"/>
              </w:rPr>
            </w:pPr>
          </w:p>
        </w:tc>
        <w:tc>
          <w:tcPr>
            <w:tcW w:w="850" w:type="dxa"/>
          </w:tcPr>
          <w:p w:rsidR="00521AA7" w:rsidRPr="00B138F3" w:rsidRDefault="00521AA7" w:rsidP="00521AA7">
            <w:pPr>
              <w:widowControl w:val="0"/>
              <w:jc w:val="center"/>
              <w:rPr>
                <w:rFonts w:ascii="GHEA Grapalat" w:hAnsi="GHEA Grapalat"/>
                <w:sz w:val="16"/>
                <w:szCs w:val="16"/>
              </w:rPr>
            </w:pPr>
          </w:p>
        </w:tc>
        <w:tc>
          <w:tcPr>
            <w:tcW w:w="709" w:type="dxa"/>
          </w:tcPr>
          <w:p w:rsidR="00521AA7" w:rsidRPr="00B138F3" w:rsidRDefault="00521AA7" w:rsidP="00521AA7">
            <w:pPr>
              <w:widowControl w:val="0"/>
              <w:jc w:val="center"/>
              <w:rPr>
                <w:rFonts w:ascii="GHEA Grapalat" w:hAnsi="GHEA Grapalat"/>
                <w:sz w:val="16"/>
                <w:szCs w:val="16"/>
              </w:rPr>
            </w:pPr>
          </w:p>
        </w:tc>
        <w:tc>
          <w:tcPr>
            <w:tcW w:w="1158" w:type="dxa"/>
          </w:tcPr>
          <w:p w:rsidR="00521AA7" w:rsidRPr="00B138F3" w:rsidRDefault="00521AA7" w:rsidP="00521AA7">
            <w:pPr>
              <w:widowControl w:val="0"/>
              <w:jc w:val="center"/>
              <w:rPr>
                <w:rFonts w:ascii="GHEA Grapalat" w:hAnsi="GHEA Grapalat"/>
                <w:sz w:val="16"/>
                <w:szCs w:val="16"/>
              </w:rPr>
            </w:pPr>
          </w:p>
        </w:tc>
        <w:tc>
          <w:tcPr>
            <w:tcW w:w="947" w:type="dxa"/>
          </w:tcPr>
          <w:p w:rsidR="00521AA7" w:rsidRPr="00B138F3" w:rsidRDefault="00521AA7" w:rsidP="00521AA7">
            <w:pPr>
              <w:widowControl w:val="0"/>
              <w:jc w:val="center"/>
              <w:rPr>
                <w:rFonts w:ascii="GHEA Grapalat" w:hAnsi="GHEA Grapalat"/>
                <w:sz w:val="16"/>
                <w:szCs w:val="16"/>
              </w:rPr>
            </w:pP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66659F">
      <w:pPr>
        <w:widowControl w:val="0"/>
        <w:spacing w:after="160"/>
        <w:jc w:val="right"/>
        <w:rPr>
          <w:rFonts w:ascii="GHEA Grapalat" w:hAnsi="GHEA Grapalat"/>
        </w:rPr>
        <w:sectPr w:rsidR="00071D1C" w:rsidRPr="00B138F3" w:rsidSect="0066659F">
          <w:footnotePr>
            <w:pos w:val="beneathText"/>
          </w:footnotePr>
          <w:pgSz w:w="16838" w:h="11906" w:orient="landscape" w:code="9"/>
          <w:pgMar w:top="900" w:right="1418" w:bottom="1418" w:left="1418" w:header="561" w:footer="561" w:gutter="0"/>
          <w:cols w:space="720"/>
        </w:sectPr>
      </w:pPr>
      <w:r w:rsidRPr="00B138F3">
        <w:rPr>
          <w:rFonts w:ascii="GHEA Grapalat" w:hAnsi="GHEA Grapalat"/>
        </w:rPr>
        <w:br w:type="page"/>
      </w:r>
      <w:r w:rsidR="0066659F" w:rsidRPr="00B138F3">
        <w:rPr>
          <w:rFonts w:ascii="GHEA Grapalat" w:hAnsi="GHEA Grapalat"/>
        </w:rPr>
        <w:lastRenderedPageBreak/>
        <w:t xml:space="preserve"> </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4D2" w:rsidRDefault="00E154D2">
      <w:r>
        <w:separator/>
      </w:r>
    </w:p>
  </w:endnote>
  <w:endnote w:type="continuationSeparator" w:id="0">
    <w:p w:rsidR="00E154D2" w:rsidRDefault="00E15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6649E5" w:rsidRPr="00C861E9" w:rsidRDefault="006649E5">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E1DED">
          <w:rPr>
            <w:rFonts w:ascii="GHEA Grapalat" w:hAnsi="GHEA Grapalat"/>
            <w:noProof/>
            <w:sz w:val="24"/>
            <w:szCs w:val="24"/>
          </w:rPr>
          <w:t>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4D2" w:rsidRDefault="00E154D2">
      <w:r>
        <w:separator/>
      </w:r>
    </w:p>
  </w:footnote>
  <w:footnote w:type="continuationSeparator" w:id="0">
    <w:p w:rsidR="00E154D2" w:rsidRDefault="00E154D2">
      <w:r>
        <w:continuationSeparator/>
      </w:r>
    </w:p>
  </w:footnote>
  <w:footnote w:id="1">
    <w:p w:rsidR="006649E5" w:rsidRPr="00ED3BA4" w:rsidRDefault="006649E5"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6649E5" w:rsidRPr="00541313" w:rsidRDefault="006649E5"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6649E5" w:rsidRPr="00DB4FE3" w:rsidRDefault="006649E5" w:rsidP="00541313">
      <w:pPr>
        <w:widowControl w:val="0"/>
        <w:ind w:firstLine="142"/>
        <w:jc w:val="both"/>
        <w:rPr>
          <w:rFonts w:ascii="GHEA Grapalat" w:hAnsi="GHEA Grapalat"/>
          <w:i/>
          <w:sz w:val="20"/>
          <w:szCs w:val="20"/>
        </w:rPr>
      </w:pPr>
      <w:r w:rsidRPr="00DB4FE3">
        <w:rPr>
          <w:rFonts w:ascii="GHEA Grapalat" w:hAnsi="GHEA Grapalat"/>
          <w:i/>
          <w:sz w:val="20"/>
          <w:szCs w:val="20"/>
        </w:rPr>
        <w:t>- процедура закупки организована на основании части 6 статьи 15 Закона РА "О закупках</w:t>
      </w:r>
      <w:r w:rsidRPr="00DB4FE3">
        <w:rPr>
          <w:rFonts w:ascii="GHEA Grapalat" w:hAnsi="GHEA Grapalat"/>
          <w:i/>
        </w:rPr>
        <w:t>"</w:t>
      </w:r>
      <w:r w:rsidRPr="00DB4FE3">
        <w:rPr>
          <w:rFonts w:ascii="GHEA Grapalat" w:hAnsi="GHEA Grapalat"/>
          <w:i/>
          <w:sz w:val="20"/>
          <w:szCs w:val="20"/>
        </w:rPr>
        <w:t>,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6649E5" w:rsidRPr="00DB4FE3" w:rsidRDefault="006649E5"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DB4FE3">
        <w:t xml:space="preserve">  </w:t>
      </w:r>
      <w:r w:rsidRPr="00DB4FE3">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p w:rsidR="006649E5" w:rsidRDefault="006649E5"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DB4FE3">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6649E5" w:rsidRPr="00D3436F" w:rsidRDefault="006649E5"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6649E5" w:rsidRPr="008842CE" w:rsidRDefault="006649E5" w:rsidP="001831C4">
      <w:pPr>
        <w:pStyle w:val="FootnoteText"/>
        <w:widowControl w:val="0"/>
        <w:jc w:val="both"/>
        <w:rPr>
          <w:rFonts w:ascii="GHEA Grapalat" w:hAnsi="GHEA Grapalat"/>
          <w:lang w:val="af-ZA"/>
        </w:rPr>
      </w:pPr>
    </w:p>
    <w:p w:rsidR="006649E5" w:rsidRPr="008842CE" w:rsidRDefault="006649E5" w:rsidP="008842CE">
      <w:pPr>
        <w:pStyle w:val="FootnoteText"/>
        <w:widowControl w:val="0"/>
        <w:jc w:val="both"/>
        <w:rPr>
          <w:rFonts w:ascii="GHEA Grapalat" w:hAnsi="GHEA Grapalat"/>
          <w:lang w:val="af-ZA"/>
        </w:rPr>
      </w:pPr>
    </w:p>
  </w:footnote>
  <w:footnote w:id="3">
    <w:p w:rsidR="006649E5" w:rsidRPr="00CD6B60" w:rsidRDefault="006649E5"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6649E5" w:rsidRPr="00CD6B60" w:rsidRDefault="006649E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6649E5" w:rsidRPr="00CD6B60" w:rsidRDefault="006649E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6649E5" w:rsidRPr="00CD6B60" w:rsidRDefault="006649E5"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6649E5" w:rsidRPr="00CA2B01" w:rsidRDefault="006649E5"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6649E5" w:rsidRPr="00CA2B01" w:rsidRDefault="006649E5" w:rsidP="00182C2E">
      <w:pPr>
        <w:widowControl w:val="0"/>
        <w:jc w:val="both"/>
        <w:rPr>
          <w:rFonts w:ascii="GHEA Grapalat" w:hAnsi="GHEA Grapalat"/>
          <w:i/>
          <w:sz w:val="20"/>
          <w:szCs w:val="20"/>
        </w:rPr>
      </w:pPr>
      <w:r w:rsidRPr="00CA2B01">
        <w:rPr>
          <w:rFonts w:ascii="GHEA Grapalat" w:hAnsi="GHEA Grapalat"/>
          <w:i/>
          <w:sz w:val="20"/>
          <w:szCs w:val="20"/>
        </w:rPr>
        <w:t>-</w:t>
      </w:r>
      <w:r w:rsidRPr="00CA2B01">
        <w:rPr>
          <w:rFonts w:ascii="GHEA Grapalat" w:hAnsi="GHEA Grapalat"/>
          <w:i/>
          <w:sz w:val="20"/>
          <w:szCs w:val="20"/>
          <w:lang w:val="hy-AM"/>
        </w:rPr>
        <w:t xml:space="preserve"> </w:t>
      </w:r>
      <w:r w:rsidRPr="00CA2B01">
        <w:rPr>
          <w:rFonts w:ascii="GHEA Grapalat" w:hAnsi="GHEA Grapalat"/>
          <w:i/>
          <w:sz w:val="20"/>
          <w:szCs w:val="20"/>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6649E5" w:rsidRPr="00CA2B01" w:rsidRDefault="006649E5"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CA2B01">
        <w:t xml:space="preserve">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6649E5" w:rsidRPr="0034222E" w:rsidDel="00932115" w:rsidRDefault="006649E5"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6">
    <w:p w:rsidR="006649E5" w:rsidRPr="00D3436F" w:rsidRDefault="006649E5"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6649E5" w:rsidRPr="000811C1" w:rsidRDefault="006649E5">
      <w:pPr>
        <w:pStyle w:val="FootnoteText"/>
        <w:rPr>
          <w:rFonts w:asciiTheme="minorHAnsi" w:hAnsiTheme="minorHAnsi"/>
        </w:rPr>
      </w:pPr>
    </w:p>
  </w:footnote>
  <w:footnote w:id="7">
    <w:p w:rsidR="006649E5" w:rsidRPr="002C2499" w:rsidRDefault="006649E5" w:rsidP="00B351F5">
      <w:pPr>
        <w:pStyle w:val="FootnoteText"/>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6649E5" w:rsidRPr="000811C1" w:rsidRDefault="006649E5">
      <w:pPr>
        <w:pStyle w:val="FootnoteText"/>
        <w:rPr>
          <w:rFonts w:asciiTheme="minorHAnsi" w:hAnsiTheme="minorHAnsi"/>
        </w:rPr>
      </w:pPr>
    </w:p>
  </w:footnote>
  <w:footnote w:id="8">
    <w:p w:rsidR="006649E5" w:rsidRPr="00FE2AA4" w:rsidRDefault="006649E5">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9">
    <w:p w:rsidR="006649E5" w:rsidRPr="008842CE" w:rsidRDefault="006649E5"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6649E5" w:rsidRPr="000811C1" w:rsidRDefault="006649E5">
      <w:pPr>
        <w:pStyle w:val="FootnoteText"/>
        <w:rPr>
          <w:lang w:val="af-ZA"/>
        </w:rPr>
      </w:pPr>
    </w:p>
  </w:footnote>
  <w:footnote w:id="10">
    <w:p w:rsidR="006649E5" w:rsidRDefault="006649E5" w:rsidP="00636142">
      <w:pPr>
        <w:pStyle w:val="FootnoteText"/>
        <w:jc w:val="both"/>
        <w:rPr>
          <w:rFonts w:ascii="GHEA Grapalat" w:hAnsi="GHEA Grapalat"/>
          <w:i/>
          <w:lang w:val="hy-AM"/>
        </w:rPr>
      </w:pPr>
    </w:p>
    <w:p w:rsidR="006649E5" w:rsidRPr="002227A9" w:rsidRDefault="006649E5"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6649E5" w:rsidRPr="00636142" w:rsidRDefault="006649E5"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6649E5" w:rsidRPr="0092041F" w:rsidRDefault="006649E5"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6649E5" w:rsidRPr="0092041F" w:rsidRDefault="006649E5" w:rsidP="00C67FAB">
      <w:pPr>
        <w:pStyle w:val="FootnoteText"/>
        <w:jc w:val="both"/>
        <w:rPr>
          <w:rFonts w:ascii="GHEA Grapalat" w:hAnsi="GHEA Grapalat"/>
          <w:i/>
        </w:rPr>
      </w:pPr>
    </w:p>
  </w:footnote>
  <w:footnote w:id="11">
    <w:p w:rsidR="006649E5" w:rsidRPr="004A4643" w:rsidRDefault="006649E5"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6649E5" w:rsidRPr="008E4439" w:rsidRDefault="006649E5"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6649E5" w:rsidRPr="000811C1" w:rsidRDefault="006649E5" w:rsidP="0027573B">
      <w:pPr>
        <w:pStyle w:val="FootnoteText"/>
        <w:rPr>
          <w:rFonts w:ascii="Sylfaen" w:hAnsi="Sylfaen"/>
          <w:sz w:val="18"/>
          <w:szCs w:val="18"/>
        </w:rPr>
      </w:pPr>
    </w:p>
  </w:footnote>
  <w:footnote w:id="13">
    <w:p w:rsidR="006649E5" w:rsidRPr="00A31673" w:rsidRDefault="006649E5">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6649E5" w:rsidRPr="00DE7706" w:rsidRDefault="006649E5">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6649E5" w:rsidRPr="00B666FB" w:rsidRDefault="006649E5">
      <w:pPr>
        <w:pStyle w:val="FootnoteText"/>
      </w:pPr>
      <w:r>
        <w:rPr>
          <w:rStyle w:val="FootnoteReference"/>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6">
    <w:p w:rsidR="006649E5" w:rsidRPr="008416BA" w:rsidRDefault="006649E5"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6649E5" w:rsidRDefault="006649E5" w:rsidP="006B3E56">
      <w:pPr>
        <w:jc w:val="both"/>
      </w:pPr>
    </w:p>
    <w:p w:rsidR="006649E5" w:rsidRPr="008B70EB" w:rsidRDefault="006649E5"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6649E5" w:rsidRPr="008B70EB" w:rsidRDefault="006649E5"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6649E5" w:rsidRPr="008B70EB" w:rsidRDefault="006649E5"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649E5" w:rsidRDefault="006649E5" w:rsidP="00637230">
      <w:pPr>
        <w:jc w:val="both"/>
        <w:rPr>
          <w:rFonts w:asciiTheme="minorHAnsi" w:hAnsiTheme="minorHAnsi"/>
          <w:lang w:val="af-ZA"/>
        </w:rPr>
      </w:pPr>
    </w:p>
  </w:footnote>
  <w:footnote w:id="17">
    <w:p w:rsidR="006649E5" w:rsidRPr="00D3436F" w:rsidRDefault="006649E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6649E5" w:rsidRPr="00D3436F" w:rsidRDefault="006649E5">
      <w:pPr>
        <w:pStyle w:val="FootnoteText"/>
        <w:rPr>
          <w:lang w:val="es-ES"/>
        </w:rPr>
      </w:pPr>
    </w:p>
  </w:footnote>
  <w:footnote w:id="18">
    <w:p w:rsidR="006649E5" w:rsidRPr="008842CE" w:rsidRDefault="006649E5" w:rsidP="000A214C">
      <w:pPr>
        <w:pStyle w:val="FootnoteText"/>
        <w:jc w:val="both"/>
      </w:pPr>
    </w:p>
  </w:footnote>
  <w:footnote w:id="19">
    <w:p w:rsidR="006649E5" w:rsidRDefault="006649E5" w:rsidP="00D3436F">
      <w:pPr>
        <w:pStyle w:val="FootnoteText"/>
        <w:widowControl w:val="0"/>
        <w:jc w:val="both"/>
        <w:rPr>
          <w:ins w:id="6"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6649E5" w:rsidRPr="00F21C0D" w:rsidRDefault="006649E5" w:rsidP="00D3436F">
      <w:pPr>
        <w:pStyle w:val="FootnoteText"/>
        <w:widowControl w:val="0"/>
        <w:jc w:val="both"/>
        <w:rPr>
          <w:lang w:val="hy-AM"/>
        </w:rPr>
      </w:pPr>
    </w:p>
  </w:footnote>
  <w:footnote w:id="20">
    <w:p w:rsidR="006649E5" w:rsidRDefault="006649E5"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6649E5" w:rsidRDefault="006649E5" w:rsidP="005E52ED">
      <w:pPr>
        <w:pStyle w:val="FootnoteText"/>
        <w:widowControl w:val="0"/>
        <w:jc w:val="both"/>
        <w:rPr>
          <w:rFonts w:ascii="GHEA Grapalat" w:hAnsi="GHEA Grapalat"/>
          <w:i/>
        </w:rPr>
      </w:pPr>
    </w:p>
    <w:p w:rsidR="006649E5" w:rsidRDefault="006649E5" w:rsidP="005E52ED">
      <w:pPr>
        <w:pStyle w:val="FootnoteText"/>
        <w:widowControl w:val="0"/>
        <w:jc w:val="both"/>
        <w:rPr>
          <w:rFonts w:ascii="GHEA Grapalat" w:hAnsi="GHEA Grapalat"/>
          <w:i/>
        </w:rPr>
      </w:pPr>
    </w:p>
    <w:p w:rsidR="006649E5" w:rsidRPr="00EB336B" w:rsidRDefault="006649E5"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6649E5" w:rsidRPr="00D3436F" w:rsidRDefault="006649E5">
      <w:pPr>
        <w:pStyle w:val="FootnoteText"/>
        <w:rPr>
          <w:lang w:val="hy-AM"/>
        </w:rPr>
      </w:pPr>
    </w:p>
  </w:footnote>
  <w:footnote w:id="21">
    <w:p w:rsidR="006649E5" w:rsidRPr="008842CE" w:rsidRDefault="006649E5"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6649E5" w:rsidRPr="00E85250" w:rsidRDefault="006649E5" w:rsidP="00D90640">
      <w:pPr>
        <w:widowControl w:val="0"/>
        <w:spacing w:after="160" w:line="360" w:lineRule="auto"/>
        <w:ind w:firstLine="709"/>
        <w:jc w:val="both"/>
        <w:rPr>
          <w:rFonts w:ascii="GHEA Grapalat" w:hAnsi="GHEA Grapalat"/>
          <w:lang w:val="hy-AM"/>
        </w:rPr>
      </w:pPr>
    </w:p>
    <w:p w:rsidR="006649E5" w:rsidRPr="00D3436F" w:rsidRDefault="006649E5">
      <w:pPr>
        <w:pStyle w:val="FootnoteText"/>
        <w:rPr>
          <w:lang w:val="hy-AM"/>
        </w:rPr>
      </w:pPr>
    </w:p>
  </w:footnote>
  <w:footnote w:id="22">
    <w:p w:rsidR="006649E5" w:rsidRPr="00402BC3" w:rsidRDefault="006649E5"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6649E5" w:rsidRPr="00552088" w:rsidRDefault="006649E5"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649E5" w:rsidRPr="00D3436F" w:rsidRDefault="006649E5">
      <w:pPr>
        <w:pStyle w:val="FootnoteText"/>
        <w:rPr>
          <w:lang w:val="hy-AM"/>
        </w:rPr>
      </w:pPr>
    </w:p>
  </w:footnote>
  <w:footnote w:id="23">
    <w:p w:rsidR="006649E5" w:rsidRPr="008842CE" w:rsidRDefault="006649E5"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6649E5" w:rsidRPr="00D3436F" w:rsidRDefault="006649E5">
      <w:pPr>
        <w:pStyle w:val="FootnoteText"/>
        <w:rPr>
          <w:lang w:val="hy-AM"/>
        </w:rPr>
      </w:pPr>
    </w:p>
  </w:footnote>
  <w:footnote w:id="24">
    <w:p w:rsidR="006649E5" w:rsidRPr="00D3436F" w:rsidRDefault="006649E5"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rsidR="006649E5" w:rsidRPr="008842CE" w:rsidRDefault="006649E5"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649E5" w:rsidRPr="00D3436F" w:rsidRDefault="006649E5">
      <w:pPr>
        <w:pStyle w:val="FootnoteText"/>
        <w:rPr>
          <w:lang w:val="hy-AM"/>
        </w:rPr>
      </w:pPr>
    </w:p>
  </w:footnote>
  <w:footnote w:id="26">
    <w:p w:rsidR="006649E5" w:rsidRPr="008842CE" w:rsidRDefault="006649E5"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6649E5" w:rsidRPr="008842CE" w:rsidRDefault="006649E5"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6649E5" w:rsidRPr="00D3436F" w:rsidRDefault="006649E5">
      <w:pPr>
        <w:pStyle w:val="FootnoteText"/>
        <w:rPr>
          <w:lang w:val="hy-AM"/>
        </w:rPr>
      </w:pPr>
    </w:p>
  </w:footnote>
  <w:footnote w:id="27">
    <w:p w:rsidR="006649E5" w:rsidRPr="00E861BF" w:rsidRDefault="006649E5"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8">
    <w:p w:rsidR="006649E5" w:rsidRPr="00C84B20" w:rsidRDefault="006649E5" w:rsidP="00B64ECA">
      <w:pPr>
        <w:pStyle w:val="FootnoteText"/>
        <w:widowControl w:val="0"/>
        <w:jc w:val="both"/>
        <w:rPr>
          <w:rFonts w:ascii="GHEA Grapalat" w:hAnsi="GHEA Grapalat"/>
          <w:i/>
        </w:rPr>
      </w:pPr>
      <w:r w:rsidRPr="00C84B20">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6649E5" w:rsidRDefault="006649E5"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6649E5" w:rsidRPr="00E861BF" w:rsidRDefault="006649E5"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9">
    <w:p w:rsidR="006649E5" w:rsidRPr="00E861BF" w:rsidRDefault="006649E5"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2"/>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6"/>
  </w:num>
  <w:num w:numId="13">
    <w:abstractNumId w:val="24"/>
  </w:num>
  <w:num w:numId="14">
    <w:abstractNumId w:val="11"/>
  </w:num>
  <w:num w:numId="15">
    <w:abstractNumId w:val="25"/>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3"/>
  </w:num>
  <w:num w:numId="31">
    <w:abstractNumId w:val="20"/>
  </w:num>
  <w:num w:numId="32">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50DA"/>
    <w:rsid w:val="00425BAB"/>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AA7"/>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49E5"/>
    <w:rsid w:val="00665120"/>
    <w:rsid w:val="006657A3"/>
    <w:rsid w:val="006657EE"/>
    <w:rsid w:val="00665A01"/>
    <w:rsid w:val="0066621D"/>
    <w:rsid w:val="0066659F"/>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D73FB"/>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1DED"/>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667D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4D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DF0016"/>
  <w15:docId w15:val="{122C588F-CDA8-4017-BE27-D82D315C4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E06E5-D90F-4A83-B371-79A06C94F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1890</TotalTime>
  <Pages>93</Pages>
  <Words>19610</Words>
  <Characters>111778</Characters>
  <Application>Microsoft Office Word</Application>
  <DocSecurity>0</DocSecurity>
  <Lines>931</Lines>
  <Paragraphs>262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131126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Anna Chobanyan</cp:lastModifiedBy>
  <cp:revision>1093</cp:revision>
  <cp:lastPrinted>2018-02-16T07:12:00Z</cp:lastPrinted>
  <dcterms:created xsi:type="dcterms:W3CDTF">2019-10-28T07:04:00Z</dcterms:created>
  <dcterms:modified xsi:type="dcterms:W3CDTF">2022-06-06T08:49:00Z</dcterms:modified>
</cp:coreProperties>
</file>